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B140F" w14:textId="77777777" w:rsidR="00030AB0" w:rsidRPr="00541D7F" w:rsidRDefault="00030AB0" w:rsidP="00C938FB">
      <w:pPr>
        <w:rPr>
          <w:rStyle w:val="Hyperlink"/>
          <w:rFonts w:ascii="Calibri" w:hAnsi="Calibri" w:cs="Calibri"/>
          <w:color w:val="auto"/>
          <w:sz w:val="22"/>
          <w:szCs w:val="22"/>
          <w:u w:val="none"/>
        </w:rPr>
      </w:pPr>
    </w:p>
    <w:p w14:paraId="303041BE" w14:textId="29F18A15" w:rsidR="00A02128" w:rsidRPr="00541D7F" w:rsidRDefault="00A02128" w:rsidP="00C938FB">
      <w:pPr>
        <w:rPr>
          <w:rStyle w:val="Hyperlink"/>
          <w:rFonts w:ascii="Calibri" w:hAnsi="Calibri" w:cs="Calibri"/>
          <w:color w:val="auto"/>
          <w:sz w:val="22"/>
          <w:szCs w:val="22"/>
          <w:u w:val="none"/>
        </w:rPr>
      </w:pPr>
      <w:r w:rsidRPr="00541D7F">
        <w:rPr>
          <w:rStyle w:val="Hyperlink"/>
          <w:rFonts w:ascii="Calibri" w:hAnsi="Calibri" w:cs="Calibri"/>
          <w:color w:val="auto"/>
          <w:sz w:val="22"/>
          <w:szCs w:val="22"/>
          <w:u w:val="none"/>
        </w:rPr>
        <w:t xml:space="preserve">Lisa </w:t>
      </w:r>
      <w:r w:rsidR="0064570D" w:rsidRPr="00541D7F">
        <w:rPr>
          <w:rStyle w:val="Hyperlink"/>
          <w:rFonts w:ascii="Calibri" w:hAnsi="Calibri" w:cs="Calibri"/>
          <w:color w:val="auto"/>
          <w:sz w:val="22"/>
          <w:szCs w:val="22"/>
          <w:u w:val="none"/>
        </w:rPr>
        <w:t xml:space="preserve">1 </w:t>
      </w:r>
    </w:p>
    <w:p w14:paraId="41749B95" w14:textId="4BA14ED6" w:rsidR="00CE05EE" w:rsidRPr="00541D7F" w:rsidRDefault="000B2376" w:rsidP="002B662C">
      <w:pPr>
        <w:jc w:val="center"/>
        <w:rPr>
          <w:rStyle w:val="Hyperlink"/>
          <w:rFonts w:ascii="Calibri" w:hAnsi="Calibri" w:cs="Calibri"/>
          <w:b/>
          <w:color w:val="auto"/>
          <w:sz w:val="22"/>
          <w:szCs w:val="22"/>
          <w:u w:val="none"/>
        </w:rPr>
      </w:pPr>
      <w:r w:rsidRPr="00541D7F">
        <w:rPr>
          <w:rStyle w:val="Hyperlink"/>
          <w:rFonts w:ascii="Calibri" w:hAnsi="Calibri" w:cs="Calibri"/>
          <w:b/>
          <w:color w:val="auto"/>
          <w:sz w:val="22"/>
          <w:szCs w:val="22"/>
          <w:u w:val="none"/>
        </w:rPr>
        <w:t>T</w:t>
      </w:r>
      <w:r w:rsidR="00A02128" w:rsidRPr="00541D7F">
        <w:rPr>
          <w:rStyle w:val="Hyperlink"/>
          <w:rFonts w:ascii="Calibri" w:hAnsi="Calibri" w:cs="Calibri"/>
          <w:b/>
          <w:color w:val="auto"/>
          <w:sz w:val="22"/>
          <w:szCs w:val="22"/>
          <w:u w:val="none"/>
        </w:rPr>
        <w:t>e</w:t>
      </w:r>
      <w:r w:rsidR="00D9540B" w:rsidRPr="00541D7F">
        <w:rPr>
          <w:rStyle w:val="Hyperlink"/>
          <w:rFonts w:ascii="Calibri" w:hAnsi="Calibri" w:cs="Calibri"/>
          <w:b/>
          <w:color w:val="auto"/>
          <w:sz w:val="22"/>
          <w:szCs w:val="22"/>
          <w:u w:val="none"/>
        </w:rPr>
        <w:t>hniliste</w:t>
      </w:r>
      <w:r w:rsidR="00A6225C" w:rsidRPr="00541D7F">
        <w:rPr>
          <w:rStyle w:val="Hyperlink"/>
          <w:rFonts w:ascii="Calibri" w:hAnsi="Calibri" w:cs="Calibri"/>
          <w:b/>
          <w:color w:val="auto"/>
          <w:sz w:val="22"/>
          <w:szCs w:val="22"/>
          <w:u w:val="none"/>
        </w:rPr>
        <w:t xml:space="preserve"> </w:t>
      </w:r>
      <w:r w:rsidR="00A02128" w:rsidRPr="00541D7F">
        <w:rPr>
          <w:rStyle w:val="Hyperlink"/>
          <w:rFonts w:ascii="Calibri" w:hAnsi="Calibri" w:cs="Calibri"/>
          <w:b/>
          <w:color w:val="auto"/>
          <w:sz w:val="22"/>
          <w:szCs w:val="22"/>
          <w:u w:val="none"/>
        </w:rPr>
        <w:t>nõuete</w:t>
      </w:r>
      <w:r w:rsidR="00CE05EE" w:rsidRPr="00541D7F">
        <w:rPr>
          <w:rStyle w:val="Hyperlink"/>
          <w:rFonts w:ascii="Calibri" w:hAnsi="Calibri" w:cs="Calibri"/>
          <w:b/>
          <w:color w:val="auto"/>
          <w:sz w:val="22"/>
          <w:szCs w:val="22"/>
          <w:u w:val="none"/>
        </w:rPr>
        <w:t xml:space="preserve"> kirjeldus</w:t>
      </w:r>
      <w:r w:rsidRPr="00541D7F">
        <w:rPr>
          <w:rStyle w:val="Hyperlink"/>
          <w:rFonts w:ascii="Calibri" w:hAnsi="Calibri" w:cs="Calibri"/>
          <w:b/>
          <w:color w:val="auto"/>
          <w:sz w:val="22"/>
          <w:szCs w:val="22"/>
          <w:u w:val="none"/>
        </w:rPr>
        <w:t>/</w:t>
      </w:r>
      <w:r w:rsidR="00E865F4" w:rsidRPr="00541D7F">
        <w:rPr>
          <w:rStyle w:val="Hyperlink"/>
          <w:rFonts w:ascii="Calibri" w:hAnsi="Calibri" w:cs="Calibri"/>
          <w:b/>
          <w:color w:val="auto"/>
          <w:sz w:val="22"/>
          <w:szCs w:val="22"/>
          <w:u w:val="none"/>
          <w:lang w:val="en-GB"/>
        </w:rPr>
        <w:t>Technical requirements description</w:t>
      </w:r>
    </w:p>
    <w:tbl>
      <w:tblPr>
        <w:tblStyle w:val="TableGrid"/>
        <w:tblW w:w="11199" w:type="dxa"/>
        <w:tblInd w:w="-5" w:type="dxa"/>
        <w:tblLayout w:type="fixed"/>
        <w:tblLook w:val="04A0" w:firstRow="1" w:lastRow="0" w:firstColumn="1" w:lastColumn="0" w:noHBand="0" w:noVBand="1"/>
      </w:tblPr>
      <w:tblGrid>
        <w:gridCol w:w="883"/>
        <w:gridCol w:w="3431"/>
        <w:gridCol w:w="3458"/>
        <w:gridCol w:w="1017"/>
        <w:gridCol w:w="2410"/>
      </w:tblGrid>
      <w:tr w:rsidR="00254BE9" w:rsidRPr="00541D7F" w14:paraId="523C6810" w14:textId="77777777" w:rsidTr="00197DED">
        <w:tc>
          <w:tcPr>
            <w:tcW w:w="883" w:type="dxa"/>
          </w:tcPr>
          <w:p w14:paraId="0CE33949" w14:textId="77777777" w:rsidR="0046545B" w:rsidRPr="00541D7F" w:rsidRDefault="0046545B" w:rsidP="00106369">
            <w:pPr>
              <w:pStyle w:val="ListParagraph"/>
              <w:numPr>
                <w:ilvl w:val="0"/>
                <w:numId w:val="2"/>
              </w:numPr>
              <w:jc w:val="both"/>
              <w:rPr>
                <w:rFonts w:ascii="Calibri" w:hAnsi="Calibri" w:cs="Calibri"/>
                <w:b/>
                <w:sz w:val="22"/>
                <w:szCs w:val="22"/>
              </w:rPr>
            </w:pPr>
          </w:p>
        </w:tc>
        <w:tc>
          <w:tcPr>
            <w:tcW w:w="3431" w:type="dxa"/>
          </w:tcPr>
          <w:p w14:paraId="2DCE259B" w14:textId="0A12D339" w:rsidR="0046545B" w:rsidRPr="00541D7F" w:rsidRDefault="0046545B" w:rsidP="00A6225C">
            <w:pPr>
              <w:contextualSpacing/>
              <w:jc w:val="both"/>
              <w:rPr>
                <w:rFonts w:ascii="Calibri" w:hAnsi="Calibri" w:cs="Calibri"/>
                <w:b/>
                <w:sz w:val="22"/>
                <w:szCs w:val="22"/>
              </w:rPr>
            </w:pPr>
            <w:r w:rsidRPr="00541D7F">
              <w:rPr>
                <w:rFonts w:ascii="Calibri" w:hAnsi="Calibri" w:cs="Calibri"/>
                <w:b/>
                <w:sz w:val="22"/>
                <w:szCs w:val="22"/>
              </w:rPr>
              <w:t>Riigihanke objekt</w:t>
            </w:r>
          </w:p>
        </w:tc>
        <w:tc>
          <w:tcPr>
            <w:tcW w:w="3458" w:type="dxa"/>
          </w:tcPr>
          <w:p w14:paraId="5CA4C568" w14:textId="1871132F" w:rsidR="0046545B" w:rsidRPr="00541D7F" w:rsidRDefault="0046545B" w:rsidP="000B2376">
            <w:pPr>
              <w:contextualSpacing/>
              <w:jc w:val="both"/>
              <w:rPr>
                <w:rFonts w:ascii="Calibri" w:hAnsi="Calibri" w:cs="Calibri"/>
                <w:b/>
                <w:sz w:val="22"/>
                <w:szCs w:val="22"/>
                <w:lang w:val="en-GB"/>
              </w:rPr>
            </w:pPr>
            <w:r w:rsidRPr="00541D7F">
              <w:rPr>
                <w:rFonts w:ascii="Calibri" w:hAnsi="Calibri" w:cs="Calibri"/>
                <w:b/>
                <w:sz w:val="22"/>
                <w:szCs w:val="22"/>
                <w:lang w:val="en-GB"/>
              </w:rPr>
              <w:t>Subject of public procurement</w:t>
            </w:r>
          </w:p>
        </w:tc>
        <w:tc>
          <w:tcPr>
            <w:tcW w:w="1017" w:type="dxa"/>
            <w:tcBorders>
              <w:bottom w:val="single" w:sz="4" w:space="0" w:color="auto"/>
            </w:tcBorders>
          </w:tcPr>
          <w:p w14:paraId="4227C6E0" w14:textId="0BB052C9" w:rsidR="0046545B" w:rsidRPr="00541D7F" w:rsidRDefault="0046545B" w:rsidP="002B662C">
            <w:pPr>
              <w:contextualSpacing/>
              <w:jc w:val="both"/>
              <w:rPr>
                <w:rFonts w:ascii="Calibri" w:hAnsi="Calibri" w:cs="Calibri"/>
                <w:sz w:val="22"/>
                <w:szCs w:val="22"/>
              </w:rPr>
            </w:pPr>
            <w:r w:rsidRPr="00541D7F">
              <w:rPr>
                <w:rFonts w:ascii="Calibri" w:hAnsi="Calibri" w:cs="Calibri"/>
                <w:sz w:val="22"/>
                <w:szCs w:val="22"/>
              </w:rPr>
              <w:t xml:space="preserve">Vastab Jah/Ei </w:t>
            </w:r>
            <w:r w:rsidRPr="00541D7F">
              <w:rPr>
                <w:rFonts w:ascii="Calibri" w:hAnsi="Calibri" w:cs="Calibri"/>
                <w:sz w:val="22"/>
                <w:szCs w:val="22"/>
                <w:lang w:val="en-GB"/>
              </w:rPr>
              <w:t>Compliant Y/N</w:t>
            </w:r>
          </w:p>
        </w:tc>
        <w:tc>
          <w:tcPr>
            <w:tcW w:w="2410" w:type="dxa"/>
            <w:tcBorders>
              <w:bottom w:val="single" w:sz="4" w:space="0" w:color="auto"/>
            </w:tcBorders>
          </w:tcPr>
          <w:p w14:paraId="140D0318" w14:textId="2CF3AF38" w:rsidR="0046545B" w:rsidRPr="00541D7F" w:rsidRDefault="0046545B" w:rsidP="0046545B">
            <w:pPr>
              <w:contextualSpacing/>
              <w:jc w:val="both"/>
              <w:rPr>
                <w:rFonts w:ascii="Calibri" w:hAnsi="Calibri" w:cs="Calibri"/>
                <w:sz w:val="22"/>
                <w:szCs w:val="22"/>
              </w:rPr>
            </w:pPr>
            <w:r w:rsidRPr="00541D7F">
              <w:rPr>
                <w:rFonts w:ascii="Calibri" w:hAnsi="Calibri" w:cs="Calibri"/>
                <w:sz w:val="22"/>
                <w:szCs w:val="22"/>
              </w:rPr>
              <w:t>Viide dokumendile, märkused/</w:t>
            </w:r>
            <w:r w:rsidRPr="00541D7F">
              <w:rPr>
                <w:rFonts w:ascii="Calibri" w:hAnsi="Calibri" w:cs="Calibri"/>
                <w:sz w:val="22"/>
                <w:szCs w:val="22"/>
                <w:lang w:val="en-GB"/>
              </w:rPr>
              <w:t>reference to document, notes</w:t>
            </w:r>
          </w:p>
        </w:tc>
      </w:tr>
      <w:tr w:rsidR="007066F9" w:rsidRPr="00541D7F" w14:paraId="464A6F07" w14:textId="77777777" w:rsidTr="00197DED">
        <w:tc>
          <w:tcPr>
            <w:tcW w:w="883" w:type="dxa"/>
          </w:tcPr>
          <w:p w14:paraId="77E18AAB" w14:textId="77777777" w:rsidR="007066F9" w:rsidRPr="00541D7F" w:rsidRDefault="007066F9" w:rsidP="007066F9">
            <w:pPr>
              <w:pStyle w:val="ListParagraph"/>
              <w:numPr>
                <w:ilvl w:val="1"/>
                <w:numId w:val="2"/>
              </w:numPr>
              <w:ind w:left="464" w:hanging="464"/>
              <w:jc w:val="both"/>
              <w:rPr>
                <w:rFonts w:ascii="Calibri" w:hAnsi="Calibri" w:cs="Calibri"/>
                <w:sz w:val="22"/>
                <w:szCs w:val="22"/>
              </w:rPr>
            </w:pPr>
          </w:p>
        </w:tc>
        <w:tc>
          <w:tcPr>
            <w:tcW w:w="3431" w:type="dxa"/>
          </w:tcPr>
          <w:p w14:paraId="2291B55D" w14:textId="3D018A68" w:rsidR="007066F9" w:rsidRPr="007066F9" w:rsidRDefault="007066F9" w:rsidP="00283493">
            <w:pPr>
              <w:contextualSpacing/>
              <w:jc w:val="both"/>
              <w:rPr>
                <w:rFonts w:ascii="Calibri" w:hAnsi="Calibri" w:cs="Calibri"/>
                <w:sz w:val="22"/>
                <w:szCs w:val="22"/>
              </w:rPr>
            </w:pPr>
            <w:r w:rsidRPr="001D5612">
              <w:rPr>
                <w:rFonts w:asciiTheme="minorHAnsi" w:hAnsiTheme="minorHAnsi" w:cstheme="minorHAnsi"/>
                <w:sz w:val="22"/>
                <w:szCs w:val="22"/>
              </w:rPr>
              <w:t>Hankega soetatakse</w:t>
            </w:r>
            <w:r w:rsidR="000C78AE">
              <w:rPr>
                <w:rFonts w:asciiTheme="minorHAnsi" w:hAnsiTheme="minorHAnsi" w:cstheme="minorHAnsi"/>
                <w:sz w:val="22"/>
                <w:szCs w:val="22"/>
              </w:rPr>
              <w:t xml:space="preserve"> </w:t>
            </w:r>
            <w:r w:rsidRPr="001D5612">
              <w:rPr>
                <w:rFonts w:asciiTheme="minorHAnsi" w:hAnsiTheme="minorHAnsi" w:cstheme="minorHAnsi"/>
                <w:sz w:val="22"/>
                <w:szCs w:val="22"/>
              </w:rPr>
              <w:t>I kategooria tüüpi mehitamata õhusõidukit</w:t>
            </w:r>
            <w:r w:rsidR="00283493">
              <w:rPr>
                <w:rFonts w:asciiTheme="minorHAnsi" w:hAnsiTheme="minorHAnsi" w:cstheme="minorHAnsi"/>
                <w:sz w:val="22"/>
                <w:szCs w:val="22"/>
              </w:rPr>
              <w:t xml:space="preserve"> </w:t>
            </w:r>
            <w:r w:rsidR="00283493" w:rsidRPr="001D5612">
              <w:rPr>
                <w:rFonts w:asciiTheme="minorHAnsi" w:hAnsiTheme="minorHAnsi" w:cstheme="minorHAnsi"/>
                <w:sz w:val="22"/>
                <w:szCs w:val="22"/>
              </w:rPr>
              <w:t xml:space="preserve">(edaspidi UAV) </w:t>
            </w:r>
            <w:r w:rsidRPr="001D5612">
              <w:rPr>
                <w:rFonts w:asciiTheme="minorHAnsi" w:hAnsiTheme="minorHAnsi" w:cstheme="minorHAnsi"/>
                <w:sz w:val="22"/>
                <w:szCs w:val="22"/>
              </w:rPr>
              <w:t xml:space="preserve"> koos tarvikute, abiseadmete, varuosade, tööriistade</w:t>
            </w:r>
            <w:r w:rsidR="00283493">
              <w:rPr>
                <w:rFonts w:asciiTheme="minorHAnsi" w:hAnsiTheme="minorHAnsi" w:cstheme="minorHAnsi"/>
                <w:sz w:val="22"/>
                <w:szCs w:val="22"/>
              </w:rPr>
              <w:t xml:space="preserve"> </w:t>
            </w:r>
            <w:r w:rsidRPr="001D5612">
              <w:rPr>
                <w:rFonts w:asciiTheme="minorHAnsi" w:hAnsiTheme="minorHAnsi" w:cstheme="minorHAnsi"/>
                <w:sz w:val="22"/>
                <w:szCs w:val="22"/>
              </w:rPr>
              <w:t>ning hoolduste, kasutajakoolituste ja remontide teostamise teenusega.</w:t>
            </w:r>
          </w:p>
        </w:tc>
        <w:tc>
          <w:tcPr>
            <w:tcW w:w="3458" w:type="dxa"/>
          </w:tcPr>
          <w:p w14:paraId="4AE77259" w14:textId="3E0D3493" w:rsidR="007066F9" w:rsidRPr="007066F9" w:rsidRDefault="007066F9" w:rsidP="00283493">
            <w:pPr>
              <w:contextualSpacing/>
              <w:jc w:val="both"/>
              <w:rPr>
                <w:rFonts w:ascii="Calibri" w:hAnsi="Calibri" w:cs="Calibri"/>
                <w:sz w:val="22"/>
                <w:szCs w:val="22"/>
                <w:lang w:val="en-GB"/>
              </w:rPr>
            </w:pPr>
            <w:r w:rsidRPr="001D5612">
              <w:rPr>
                <w:rFonts w:asciiTheme="minorHAnsi" w:hAnsiTheme="minorHAnsi" w:cstheme="minorHAnsi"/>
                <w:sz w:val="22"/>
                <w:szCs w:val="22"/>
                <w:lang w:val="en-GB"/>
              </w:rPr>
              <w:t xml:space="preserve">The purpose of this procurement is to purchase category I type unmanned aerial vehicles </w:t>
            </w:r>
            <w:r w:rsidR="00283493" w:rsidRPr="001D5612">
              <w:rPr>
                <w:rFonts w:asciiTheme="minorHAnsi" w:hAnsiTheme="minorHAnsi" w:cstheme="minorHAnsi"/>
                <w:sz w:val="22"/>
                <w:szCs w:val="22"/>
                <w:lang w:val="en-GB"/>
              </w:rPr>
              <w:t xml:space="preserve">(hereinafter as UAV), </w:t>
            </w:r>
            <w:r w:rsidRPr="001D5612">
              <w:rPr>
                <w:rFonts w:asciiTheme="minorHAnsi" w:hAnsiTheme="minorHAnsi" w:cstheme="minorHAnsi"/>
                <w:sz w:val="22"/>
                <w:szCs w:val="22"/>
                <w:lang w:val="en-GB"/>
              </w:rPr>
              <w:t>with accessories, auxiliary equipment, spare parts, tools, maintenance user training and repair service.</w:t>
            </w:r>
          </w:p>
        </w:tc>
        <w:tc>
          <w:tcPr>
            <w:tcW w:w="1017" w:type="dxa"/>
            <w:tcBorders>
              <w:tr2bl w:val="single" w:sz="4" w:space="0" w:color="auto"/>
            </w:tcBorders>
          </w:tcPr>
          <w:p w14:paraId="2C1A97B3" w14:textId="77777777" w:rsidR="007066F9" w:rsidRPr="00541D7F" w:rsidRDefault="007066F9" w:rsidP="007066F9">
            <w:pPr>
              <w:contextualSpacing/>
              <w:jc w:val="both"/>
              <w:rPr>
                <w:rFonts w:ascii="Calibri" w:hAnsi="Calibri" w:cs="Calibri"/>
                <w:sz w:val="22"/>
                <w:szCs w:val="22"/>
              </w:rPr>
            </w:pPr>
          </w:p>
        </w:tc>
        <w:tc>
          <w:tcPr>
            <w:tcW w:w="2410" w:type="dxa"/>
            <w:tcBorders>
              <w:tr2bl w:val="single" w:sz="4" w:space="0" w:color="auto"/>
            </w:tcBorders>
          </w:tcPr>
          <w:p w14:paraId="133A7FED" w14:textId="77777777" w:rsidR="007066F9" w:rsidRPr="00541D7F" w:rsidRDefault="007066F9" w:rsidP="007066F9">
            <w:pPr>
              <w:contextualSpacing/>
              <w:jc w:val="both"/>
              <w:rPr>
                <w:rFonts w:ascii="Calibri" w:hAnsi="Calibri" w:cs="Calibri"/>
                <w:sz w:val="22"/>
                <w:szCs w:val="22"/>
              </w:rPr>
            </w:pPr>
          </w:p>
        </w:tc>
      </w:tr>
      <w:tr w:rsidR="007066F9" w:rsidRPr="00541D7F" w14:paraId="72D07321" w14:textId="77777777" w:rsidTr="00197DED">
        <w:tc>
          <w:tcPr>
            <w:tcW w:w="883" w:type="dxa"/>
          </w:tcPr>
          <w:p w14:paraId="183A0001" w14:textId="77777777" w:rsidR="007066F9" w:rsidRPr="00541D7F" w:rsidRDefault="007066F9" w:rsidP="007066F9">
            <w:pPr>
              <w:pStyle w:val="ListParagraph"/>
              <w:numPr>
                <w:ilvl w:val="1"/>
                <w:numId w:val="2"/>
              </w:numPr>
              <w:ind w:left="464" w:hanging="464"/>
              <w:jc w:val="both"/>
              <w:rPr>
                <w:rFonts w:ascii="Calibri" w:hAnsi="Calibri" w:cs="Calibri"/>
                <w:sz w:val="22"/>
                <w:szCs w:val="22"/>
              </w:rPr>
            </w:pPr>
          </w:p>
        </w:tc>
        <w:tc>
          <w:tcPr>
            <w:tcW w:w="3431" w:type="dxa"/>
          </w:tcPr>
          <w:p w14:paraId="041ED4BF" w14:textId="5A878D88" w:rsidR="007066F9" w:rsidRPr="00541D7F" w:rsidRDefault="007066F9" w:rsidP="007066F9">
            <w:pPr>
              <w:contextualSpacing/>
              <w:jc w:val="both"/>
              <w:rPr>
                <w:rFonts w:ascii="Calibri" w:hAnsi="Calibri" w:cs="Calibri"/>
                <w:sz w:val="22"/>
                <w:szCs w:val="22"/>
              </w:rPr>
            </w:pPr>
            <w:r w:rsidRPr="00541D7F">
              <w:rPr>
                <w:rFonts w:ascii="Calibri" w:hAnsi="Calibri" w:cs="Calibri"/>
                <w:sz w:val="22"/>
                <w:szCs w:val="22"/>
              </w:rPr>
              <w:t>UAV komplekti kuulub vähemalt:</w:t>
            </w:r>
          </w:p>
        </w:tc>
        <w:tc>
          <w:tcPr>
            <w:tcW w:w="3458" w:type="dxa"/>
          </w:tcPr>
          <w:p w14:paraId="2DD46793" w14:textId="1D4D8D33" w:rsidR="007066F9" w:rsidRPr="00541D7F" w:rsidRDefault="007066F9" w:rsidP="007066F9">
            <w:pPr>
              <w:contextualSpacing/>
              <w:jc w:val="both"/>
              <w:rPr>
                <w:rFonts w:ascii="Calibri" w:hAnsi="Calibri" w:cs="Calibri"/>
                <w:sz w:val="22"/>
                <w:szCs w:val="22"/>
                <w:lang w:val="en-GB"/>
              </w:rPr>
            </w:pPr>
            <w:r w:rsidRPr="00541D7F">
              <w:rPr>
                <w:rFonts w:ascii="Calibri" w:hAnsi="Calibri" w:cs="Calibri"/>
                <w:sz w:val="22"/>
                <w:szCs w:val="22"/>
                <w:lang w:val="en-GB"/>
              </w:rPr>
              <w:t>UAV set includes at least following:</w:t>
            </w:r>
          </w:p>
        </w:tc>
        <w:tc>
          <w:tcPr>
            <w:tcW w:w="1017" w:type="dxa"/>
            <w:tcBorders>
              <w:tr2bl w:val="single" w:sz="4" w:space="0" w:color="auto"/>
            </w:tcBorders>
          </w:tcPr>
          <w:p w14:paraId="4896311E" w14:textId="77777777" w:rsidR="007066F9" w:rsidRPr="00541D7F" w:rsidRDefault="007066F9" w:rsidP="007066F9">
            <w:pPr>
              <w:contextualSpacing/>
              <w:jc w:val="both"/>
              <w:rPr>
                <w:rFonts w:ascii="Calibri" w:hAnsi="Calibri" w:cs="Calibri"/>
                <w:sz w:val="22"/>
                <w:szCs w:val="22"/>
              </w:rPr>
            </w:pPr>
          </w:p>
        </w:tc>
        <w:tc>
          <w:tcPr>
            <w:tcW w:w="2410" w:type="dxa"/>
            <w:tcBorders>
              <w:tr2bl w:val="single" w:sz="4" w:space="0" w:color="auto"/>
            </w:tcBorders>
          </w:tcPr>
          <w:p w14:paraId="44E72703" w14:textId="77777777" w:rsidR="007066F9" w:rsidRPr="00541D7F" w:rsidRDefault="007066F9" w:rsidP="007066F9">
            <w:pPr>
              <w:contextualSpacing/>
              <w:jc w:val="both"/>
              <w:rPr>
                <w:rFonts w:ascii="Calibri" w:hAnsi="Calibri" w:cs="Calibri"/>
                <w:sz w:val="22"/>
                <w:szCs w:val="22"/>
              </w:rPr>
            </w:pPr>
          </w:p>
        </w:tc>
      </w:tr>
      <w:tr w:rsidR="007066F9" w:rsidRPr="00541D7F" w14:paraId="2D72203E" w14:textId="77777777" w:rsidTr="00254BE9">
        <w:tc>
          <w:tcPr>
            <w:tcW w:w="883" w:type="dxa"/>
          </w:tcPr>
          <w:p w14:paraId="33E23CA0" w14:textId="77777777" w:rsidR="007066F9" w:rsidRPr="00541D7F" w:rsidRDefault="007066F9" w:rsidP="007066F9">
            <w:pPr>
              <w:pStyle w:val="ListParagraph"/>
              <w:numPr>
                <w:ilvl w:val="2"/>
                <w:numId w:val="2"/>
              </w:numPr>
              <w:ind w:left="605" w:hanging="567"/>
              <w:jc w:val="both"/>
              <w:rPr>
                <w:rFonts w:ascii="Calibri" w:hAnsi="Calibri" w:cs="Calibri"/>
                <w:sz w:val="22"/>
                <w:szCs w:val="22"/>
              </w:rPr>
            </w:pPr>
          </w:p>
        </w:tc>
        <w:tc>
          <w:tcPr>
            <w:tcW w:w="3431" w:type="dxa"/>
          </w:tcPr>
          <w:p w14:paraId="093CA2D1" w14:textId="3B553215" w:rsidR="007066F9" w:rsidRPr="00541D7F" w:rsidRDefault="007066F9" w:rsidP="007066F9">
            <w:pPr>
              <w:contextualSpacing/>
              <w:jc w:val="both"/>
              <w:rPr>
                <w:rFonts w:ascii="Calibri" w:hAnsi="Calibri" w:cs="Calibri"/>
                <w:sz w:val="22"/>
                <w:szCs w:val="22"/>
              </w:rPr>
            </w:pPr>
            <w:r w:rsidRPr="00541D7F">
              <w:rPr>
                <w:rFonts w:ascii="Calibri" w:hAnsi="Calibri" w:cs="Calibri"/>
                <w:sz w:val="22"/>
                <w:szCs w:val="22"/>
              </w:rPr>
              <w:t>1 tk  - õhusõiduk koos vaatlusseadmetega,</w:t>
            </w:r>
          </w:p>
        </w:tc>
        <w:tc>
          <w:tcPr>
            <w:tcW w:w="3458" w:type="dxa"/>
          </w:tcPr>
          <w:p w14:paraId="763ED37C" w14:textId="7CE965AE" w:rsidR="007066F9" w:rsidRPr="00541D7F" w:rsidRDefault="007066F9" w:rsidP="007066F9">
            <w:pPr>
              <w:contextualSpacing/>
              <w:jc w:val="both"/>
              <w:rPr>
                <w:rFonts w:ascii="Calibri" w:hAnsi="Calibri" w:cs="Calibri"/>
                <w:sz w:val="22"/>
                <w:szCs w:val="22"/>
                <w:lang w:val="en-GB"/>
              </w:rPr>
            </w:pPr>
            <w:r w:rsidRPr="00541D7F">
              <w:rPr>
                <w:rFonts w:ascii="Calibri" w:hAnsi="Calibri" w:cs="Calibri"/>
                <w:sz w:val="22"/>
                <w:szCs w:val="22"/>
                <w:lang w:val="en-GB"/>
              </w:rPr>
              <w:t>1 pce – aircraft with surveillance sensors,</w:t>
            </w:r>
          </w:p>
        </w:tc>
        <w:tc>
          <w:tcPr>
            <w:tcW w:w="1017" w:type="dxa"/>
          </w:tcPr>
          <w:p w14:paraId="3D5877F7" w14:textId="245901FE" w:rsidR="007066F9" w:rsidRDefault="002C7C43" w:rsidP="007066F9">
            <w:pPr>
              <w:contextualSpacing/>
              <w:jc w:val="both"/>
              <w:rPr>
                <w:ins w:id="0" w:author="Microsoft Office User" w:date="2024-02-14T13:40:00Z"/>
                <w:rFonts w:ascii="Calibri" w:hAnsi="Calibri" w:cs="Calibri"/>
                <w:sz w:val="22"/>
                <w:szCs w:val="22"/>
              </w:rPr>
            </w:pPr>
            <w:ins w:id="1" w:author="Microsoft Office User" w:date="2024-02-14T13:40:00Z">
              <w:r>
                <w:rPr>
                  <w:rFonts w:ascii="Calibri" w:hAnsi="Calibri" w:cs="Calibri"/>
                  <w:sz w:val="22"/>
                  <w:szCs w:val="22"/>
                </w:rPr>
                <w:t>Y</w:t>
              </w:r>
            </w:ins>
          </w:p>
          <w:p w14:paraId="634438A7" w14:textId="340930F7" w:rsidR="002C7C43" w:rsidRPr="00541D7F" w:rsidRDefault="002C7C43" w:rsidP="007066F9">
            <w:pPr>
              <w:contextualSpacing/>
              <w:jc w:val="both"/>
              <w:rPr>
                <w:rFonts w:ascii="Calibri" w:hAnsi="Calibri" w:cs="Calibri"/>
                <w:sz w:val="22"/>
                <w:szCs w:val="22"/>
              </w:rPr>
            </w:pPr>
          </w:p>
        </w:tc>
        <w:tc>
          <w:tcPr>
            <w:tcW w:w="2410" w:type="dxa"/>
          </w:tcPr>
          <w:p w14:paraId="4B3E3B34" w14:textId="77777777" w:rsidR="007066F9" w:rsidRPr="00541D7F" w:rsidRDefault="007066F9" w:rsidP="007066F9">
            <w:pPr>
              <w:contextualSpacing/>
              <w:jc w:val="both"/>
              <w:rPr>
                <w:rFonts w:ascii="Calibri" w:hAnsi="Calibri" w:cs="Calibri"/>
                <w:sz w:val="22"/>
                <w:szCs w:val="22"/>
              </w:rPr>
            </w:pPr>
          </w:p>
        </w:tc>
      </w:tr>
      <w:tr w:rsidR="007066F9" w:rsidRPr="00541D7F" w14:paraId="41D21B2D" w14:textId="77777777" w:rsidTr="00254BE9">
        <w:tc>
          <w:tcPr>
            <w:tcW w:w="883" w:type="dxa"/>
          </w:tcPr>
          <w:p w14:paraId="3F583929" w14:textId="77777777" w:rsidR="007066F9" w:rsidRPr="00541D7F" w:rsidRDefault="007066F9" w:rsidP="007066F9">
            <w:pPr>
              <w:pStyle w:val="ListParagraph"/>
              <w:numPr>
                <w:ilvl w:val="2"/>
                <w:numId w:val="2"/>
              </w:numPr>
              <w:ind w:left="605" w:hanging="567"/>
              <w:jc w:val="both"/>
              <w:rPr>
                <w:rFonts w:ascii="Calibri" w:hAnsi="Calibri" w:cs="Calibri"/>
                <w:sz w:val="22"/>
                <w:szCs w:val="22"/>
              </w:rPr>
            </w:pPr>
          </w:p>
        </w:tc>
        <w:tc>
          <w:tcPr>
            <w:tcW w:w="3431" w:type="dxa"/>
          </w:tcPr>
          <w:p w14:paraId="36959F35" w14:textId="7C56B439" w:rsidR="007066F9" w:rsidRPr="00541D7F" w:rsidRDefault="007066F9" w:rsidP="007066F9">
            <w:pPr>
              <w:contextualSpacing/>
              <w:jc w:val="both"/>
              <w:rPr>
                <w:rFonts w:ascii="Calibri" w:hAnsi="Calibri" w:cs="Calibri"/>
                <w:sz w:val="22"/>
                <w:szCs w:val="22"/>
              </w:rPr>
            </w:pPr>
            <w:r w:rsidRPr="00541D7F">
              <w:rPr>
                <w:rFonts w:ascii="Calibri" w:hAnsi="Calibri" w:cs="Calibri"/>
                <w:sz w:val="22"/>
                <w:szCs w:val="22"/>
              </w:rPr>
              <w:t>1 tk – õhusõiduki akulaadija koos kaablitega,</w:t>
            </w:r>
          </w:p>
        </w:tc>
        <w:tc>
          <w:tcPr>
            <w:tcW w:w="3458" w:type="dxa"/>
          </w:tcPr>
          <w:p w14:paraId="250973DF" w14:textId="271BA1D1" w:rsidR="007066F9" w:rsidRPr="00541D7F" w:rsidRDefault="007066F9" w:rsidP="007066F9">
            <w:pPr>
              <w:contextualSpacing/>
              <w:jc w:val="both"/>
              <w:rPr>
                <w:rFonts w:ascii="Calibri" w:hAnsi="Calibri" w:cs="Calibri"/>
                <w:sz w:val="22"/>
                <w:szCs w:val="22"/>
                <w:lang w:val="en-GB"/>
              </w:rPr>
            </w:pPr>
            <w:r w:rsidRPr="00541D7F">
              <w:rPr>
                <w:rFonts w:ascii="Calibri" w:hAnsi="Calibri" w:cs="Calibri"/>
                <w:sz w:val="22"/>
                <w:szCs w:val="22"/>
                <w:lang w:val="en-GB"/>
              </w:rPr>
              <w:t>1 pce -  aircraft battery charger with power cord,</w:t>
            </w:r>
          </w:p>
        </w:tc>
        <w:tc>
          <w:tcPr>
            <w:tcW w:w="1017" w:type="dxa"/>
          </w:tcPr>
          <w:p w14:paraId="76AEEDA7" w14:textId="66CBA2A9" w:rsidR="007066F9" w:rsidRPr="00541D7F" w:rsidRDefault="002C7C43" w:rsidP="007066F9">
            <w:pPr>
              <w:contextualSpacing/>
              <w:jc w:val="both"/>
              <w:rPr>
                <w:rFonts w:ascii="Calibri" w:hAnsi="Calibri" w:cs="Calibri"/>
                <w:sz w:val="22"/>
                <w:szCs w:val="22"/>
              </w:rPr>
            </w:pPr>
            <w:ins w:id="2" w:author="Microsoft Office User" w:date="2024-02-14T13:40:00Z">
              <w:r>
                <w:rPr>
                  <w:rFonts w:ascii="Calibri" w:hAnsi="Calibri" w:cs="Calibri"/>
                  <w:sz w:val="22"/>
                  <w:szCs w:val="22"/>
                </w:rPr>
                <w:t>Y</w:t>
              </w:r>
            </w:ins>
          </w:p>
        </w:tc>
        <w:tc>
          <w:tcPr>
            <w:tcW w:w="2410" w:type="dxa"/>
          </w:tcPr>
          <w:p w14:paraId="2FE00FFD" w14:textId="77777777" w:rsidR="007066F9" w:rsidRPr="00541D7F" w:rsidRDefault="007066F9" w:rsidP="007066F9">
            <w:pPr>
              <w:contextualSpacing/>
              <w:jc w:val="both"/>
              <w:rPr>
                <w:rFonts w:ascii="Calibri" w:hAnsi="Calibri" w:cs="Calibri"/>
                <w:sz w:val="22"/>
                <w:szCs w:val="22"/>
              </w:rPr>
            </w:pPr>
          </w:p>
        </w:tc>
      </w:tr>
      <w:tr w:rsidR="007066F9" w:rsidRPr="00541D7F" w14:paraId="68926C23" w14:textId="77777777" w:rsidTr="00254BE9">
        <w:tc>
          <w:tcPr>
            <w:tcW w:w="883" w:type="dxa"/>
          </w:tcPr>
          <w:p w14:paraId="1ADE0FEE" w14:textId="77777777" w:rsidR="007066F9" w:rsidRPr="00541D7F" w:rsidRDefault="007066F9" w:rsidP="007066F9">
            <w:pPr>
              <w:pStyle w:val="ListParagraph"/>
              <w:numPr>
                <w:ilvl w:val="2"/>
                <w:numId w:val="2"/>
              </w:numPr>
              <w:ind w:left="605" w:hanging="567"/>
              <w:jc w:val="both"/>
              <w:rPr>
                <w:rFonts w:ascii="Calibri" w:hAnsi="Calibri" w:cs="Calibri"/>
                <w:sz w:val="22"/>
                <w:szCs w:val="22"/>
              </w:rPr>
            </w:pPr>
          </w:p>
        </w:tc>
        <w:tc>
          <w:tcPr>
            <w:tcW w:w="3431" w:type="dxa"/>
          </w:tcPr>
          <w:p w14:paraId="5415F01B" w14:textId="21A6A9FA" w:rsidR="007066F9" w:rsidRPr="00541D7F" w:rsidRDefault="00FC3428" w:rsidP="007066F9">
            <w:pPr>
              <w:contextualSpacing/>
              <w:jc w:val="both"/>
              <w:rPr>
                <w:rFonts w:ascii="Calibri" w:hAnsi="Calibri" w:cs="Calibri"/>
                <w:sz w:val="22"/>
                <w:szCs w:val="22"/>
              </w:rPr>
            </w:pPr>
            <w:r>
              <w:rPr>
                <w:rFonts w:ascii="Calibri" w:hAnsi="Calibri" w:cs="Calibri"/>
                <w:sz w:val="22"/>
                <w:szCs w:val="22"/>
              </w:rPr>
              <w:t>3</w:t>
            </w:r>
            <w:r w:rsidR="007066F9" w:rsidRPr="00541D7F">
              <w:rPr>
                <w:rFonts w:ascii="Calibri" w:hAnsi="Calibri" w:cs="Calibri"/>
                <w:sz w:val="22"/>
                <w:szCs w:val="22"/>
              </w:rPr>
              <w:t xml:space="preserve"> tk – õhusõiduki aku,</w:t>
            </w:r>
          </w:p>
        </w:tc>
        <w:tc>
          <w:tcPr>
            <w:tcW w:w="3458" w:type="dxa"/>
          </w:tcPr>
          <w:p w14:paraId="68A9230F" w14:textId="11D391C6" w:rsidR="007066F9" w:rsidRPr="00541D7F" w:rsidRDefault="00FC3428" w:rsidP="007066F9">
            <w:pPr>
              <w:contextualSpacing/>
              <w:jc w:val="both"/>
              <w:rPr>
                <w:rFonts w:ascii="Calibri" w:hAnsi="Calibri" w:cs="Calibri"/>
                <w:sz w:val="22"/>
                <w:szCs w:val="22"/>
                <w:lang w:val="en-GB"/>
              </w:rPr>
            </w:pPr>
            <w:r>
              <w:rPr>
                <w:rFonts w:ascii="Calibri" w:hAnsi="Calibri" w:cs="Calibri"/>
                <w:sz w:val="22"/>
                <w:szCs w:val="22"/>
                <w:lang w:val="en-GB"/>
              </w:rPr>
              <w:t>3</w:t>
            </w:r>
            <w:r w:rsidR="007066F9" w:rsidRPr="00541D7F">
              <w:rPr>
                <w:rFonts w:ascii="Calibri" w:hAnsi="Calibri" w:cs="Calibri"/>
                <w:sz w:val="22"/>
                <w:szCs w:val="22"/>
                <w:lang w:val="en-GB"/>
              </w:rPr>
              <w:t xml:space="preserve"> pcs – aircraft battery,</w:t>
            </w:r>
          </w:p>
        </w:tc>
        <w:tc>
          <w:tcPr>
            <w:tcW w:w="1017" w:type="dxa"/>
          </w:tcPr>
          <w:p w14:paraId="3BB2DBD4" w14:textId="0F489F13" w:rsidR="007066F9" w:rsidRPr="00541D7F" w:rsidRDefault="002C7C43" w:rsidP="007066F9">
            <w:pPr>
              <w:contextualSpacing/>
              <w:jc w:val="both"/>
              <w:rPr>
                <w:rFonts w:ascii="Calibri" w:hAnsi="Calibri" w:cs="Calibri"/>
                <w:sz w:val="22"/>
                <w:szCs w:val="22"/>
              </w:rPr>
            </w:pPr>
            <w:ins w:id="3" w:author="Microsoft Office User" w:date="2024-02-14T13:41:00Z">
              <w:r>
                <w:rPr>
                  <w:rFonts w:ascii="Calibri" w:hAnsi="Calibri" w:cs="Calibri"/>
                  <w:sz w:val="22"/>
                  <w:szCs w:val="22"/>
                </w:rPr>
                <w:t>Y</w:t>
              </w:r>
            </w:ins>
          </w:p>
        </w:tc>
        <w:tc>
          <w:tcPr>
            <w:tcW w:w="2410" w:type="dxa"/>
          </w:tcPr>
          <w:p w14:paraId="57A824A3" w14:textId="77777777" w:rsidR="007066F9" w:rsidRPr="00541D7F" w:rsidRDefault="007066F9" w:rsidP="007066F9">
            <w:pPr>
              <w:contextualSpacing/>
              <w:jc w:val="both"/>
              <w:rPr>
                <w:rFonts w:ascii="Calibri" w:hAnsi="Calibri" w:cs="Calibri"/>
                <w:sz w:val="22"/>
                <w:szCs w:val="22"/>
              </w:rPr>
            </w:pPr>
          </w:p>
        </w:tc>
      </w:tr>
      <w:tr w:rsidR="007066F9" w:rsidRPr="00541D7F" w14:paraId="6F146DEB" w14:textId="77777777" w:rsidTr="00254BE9">
        <w:tc>
          <w:tcPr>
            <w:tcW w:w="883" w:type="dxa"/>
          </w:tcPr>
          <w:p w14:paraId="02C08D58" w14:textId="77777777" w:rsidR="007066F9" w:rsidRPr="00541D7F" w:rsidRDefault="007066F9" w:rsidP="007066F9">
            <w:pPr>
              <w:pStyle w:val="ListParagraph"/>
              <w:numPr>
                <w:ilvl w:val="2"/>
                <w:numId w:val="2"/>
              </w:numPr>
              <w:ind w:left="605" w:hanging="567"/>
              <w:jc w:val="both"/>
              <w:rPr>
                <w:rFonts w:ascii="Calibri" w:hAnsi="Calibri" w:cs="Calibri"/>
                <w:sz w:val="22"/>
                <w:szCs w:val="22"/>
              </w:rPr>
            </w:pPr>
          </w:p>
        </w:tc>
        <w:tc>
          <w:tcPr>
            <w:tcW w:w="3431" w:type="dxa"/>
          </w:tcPr>
          <w:p w14:paraId="2FFB1374" w14:textId="7C8C0403" w:rsidR="007066F9" w:rsidRPr="00541D7F" w:rsidRDefault="007066F9" w:rsidP="007066F9">
            <w:pPr>
              <w:contextualSpacing/>
              <w:jc w:val="both"/>
              <w:rPr>
                <w:rFonts w:ascii="Calibri" w:hAnsi="Calibri" w:cs="Calibri"/>
                <w:sz w:val="22"/>
                <w:szCs w:val="22"/>
              </w:rPr>
            </w:pPr>
            <w:r w:rsidRPr="00541D7F">
              <w:rPr>
                <w:rFonts w:ascii="Calibri" w:hAnsi="Calibri" w:cs="Calibri"/>
                <w:sz w:val="22"/>
                <w:szCs w:val="22"/>
              </w:rPr>
              <w:t>2 tk – varupropellerid,</w:t>
            </w:r>
          </w:p>
        </w:tc>
        <w:tc>
          <w:tcPr>
            <w:tcW w:w="3458" w:type="dxa"/>
          </w:tcPr>
          <w:p w14:paraId="4E26229B" w14:textId="0CC6E685" w:rsidR="007066F9" w:rsidRPr="00541D7F" w:rsidRDefault="007066F9" w:rsidP="007066F9">
            <w:pPr>
              <w:contextualSpacing/>
              <w:jc w:val="both"/>
              <w:rPr>
                <w:rFonts w:ascii="Calibri" w:hAnsi="Calibri" w:cs="Calibri"/>
                <w:sz w:val="22"/>
                <w:szCs w:val="22"/>
                <w:lang w:val="en-GB"/>
              </w:rPr>
            </w:pPr>
            <w:r w:rsidRPr="00541D7F">
              <w:rPr>
                <w:rFonts w:ascii="Calibri" w:hAnsi="Calibri" w:cs="Calibri"/>
                <w:sz w:val="22"/>
                <w:szCs w:val="22"/>
                <w:lang w:val="en-GB"/>
              </w:rPr>
              <w:t>2 pcs – spare propellers,</w:t>
            </w:r>
          </w:p>
        </w:tc>
        <w:tc>
          <w:tcPr>
            <w:tcW w:w="1017" w:type="dxa"/>
          </w:tcPr>
          <w:p w14:paraId="280A8082" w14:textId="0B79276E" w:rsidR="007066F9" w:rsidRPr="00541D7F" w:rsidRDefault="002C7C43" w:rsidP="007066F9">
            <w:pPr>
              <w:contextualSpacing/>
              <w:jc w:val="both"/>
              <w:rPr>
                <w:rFonts w:ascii="Calibri" w:hAnsi="Calibri" w:cs="Calibri"/>
                <w:sz w:val="22"/>
                <w:szCs w:val="22"/>
              </w:rPr>
            </w:pPr>
            <w:ins w:id="4" w:author="Microsoft Office User" w:date="2024-02-14T13:41:00Z">
              <w:r>
                <w:rPr>
                  <w:rFonts w:ascii="Calibri" w:hAnsi="Calibri" w:cs="Calibri"/>
                  <w:sz w:val="22"/>
                  <w:szCs w:val="22"/>
                </w:rPr>
                <w:t>Y</w:t>
              </w:r>
            </w:ins>
          </w:p>
        </w:tc>
        <w:tc>
          <w:tcPr>
            <w:tcW w:w="2410" w:type="dxa"/>
          </w:tcPr>
          <w:p w14:paraId="35F0B9CB" w14:textId="77777777" w:rsidR="007066F9" w:rsidRPr="00541D7F" w:rsidRDefault="007066F9" w:rsidP="007066F9">
            <w:pPr>
              <w:contextualSpacing/>
              <w:jc w:val="both"/>
              <w:rPr>
                <w:rFonts w:ascii="Calibri" w:hAnsi="Calibri" w:cs="Calibri"/>
                <w:sz w:val="22"/>
                <w:szCs w:val="22"/>
              </w:rPr>
            </w:pPr>
          </w:p>
        </w:tc>
      </w:tr>
      <w:tr w:rsidR="007066F9" w:rsidRPr="00541D7F" w14:paraId="417D2D75" w14:textId="77777777" w:rsidTr="00254BE9">
        <w:tc>
          <w:tcPr>
            <w:tcW w:w="883" w:type="dxa"/>
          </w:tcPr>
          <w:p w14:paraId="3E20B630" w14:textId="77777777" w:rsidR="007066F9" w:rsidRPr="00541D7F" w:rsidRDefault="007066F9" w:rsidP="007066F9">
            <w:pPr>
              <w:pStyle w:val="ListParagraph"/>
              <w:numPr>
                <w:ilvl w:val="2"/>
                <w:numId w:val="2"/>
              </w:numPr>
              <w:ind w:left="605" w:hanging="567"/>
              <w:jc w:val="both"/>
              <w:rPr>
                <w:rFonts w:ascii="Calibri" w:hAnsi="Calibri" w:cs="Calibri"/>
                <w:sz w:val="22"/>
                <w:szCs w:val="22"/>
              </w:rPr>
            </w:pPr>
          </w:p>
        </w:tc>
        <w:tc>
          <w:tcPr>
            <w:tcW w:w="3431" w:type="dxa"/>
          </w:tcPr>
          <w:p w14:paraId="07FA308C" w14:textId="5A573CDC" w:rsidR="007066F9" w:rsidRPr="00541D7F" w:rsidRDefault="007066F9" w:rsidP="007066F9">
            <w:pPr>
              <w:pStyle w:val="Heading1"/>
              <w:numPr>
                <w:ilvl w:val="0"/>
                <w:numId w:val="0"/>
              </w:numPr>
              <w:rPr>
                <w:rFonts w:ascii="Calibri" w:hAnsi="Calibri" w:cs="Calibri"/>
                <w:b w:val="0"/>
                <w:sz w:val="22"/>
                <w:szCs w:val="22"/>
              </w:rPr>
            </w:pPr>
            <w:r w:rsidRPr="00541D7F">
              <w:rPr>
                <w:rFonts w:ascii="Calibri" w:hAnsi="Calibri" w:cs="Calibri"/>
                <w:b w:val="0"/>
                <w:sz w:val="22"/>
                <w:szCs w:val="22"/>
              </w:rPr>
              <w:t>1 tk – juhtpult,</w:t>
            </w:r>
          </w:p>
        </w:tc>
        <w:tc>
          <w:tcPr>
            <w:tcW w:w="3458" w:type="dxa"/>
          </w:tcPr>
          <w:p w14:paraId="24252DEC" w14:textId="2810940D" w:rsidR="007066F9" w:rsidRPr="00541D7F" w:rsidRDefault="007066F9" w:rsidP="007066F9">
            <w:pPr>
              <w:jc w:val="both"/>
              <w:rPr>
                <w:rStyle w:val="Hyperlink"/>
                <w:rFonts w:ascii="Calibri" w:hAnsi="Calibri" w:cs="Calibri"/>
                <w:color w:val="auto"/>
                <w:sz w:val="22"/>
                <w:szCs w:val="22"/>
                <w:u w:val="none"/>
                <w:lang w:val="en-GB"/>
              </w:rPr>
            </w:pPr>
            <w:r w:rsidRPr="00541D7F">
              <w:rPr>
                <w:rStyle w:val="Hyperlink"/>
                <w:rFonts w:ascii="Calibri" w:hAnsi="Calibri" w:cs="Calibri"/>
                <w:color w:val="auto"/>
                <w:sz w:val="22"/>
                <w:szCs w:val="22"/>
                <w:u w:val="none"/>
                <w:lang w:val="en-GB"/>
              </w:rPr>
              <w:t>1 pce – remote controller,</w:t>
            </w:r>
          </w:p>
        </w:tc>
        <w:tc>
          <w:tcPr>
            <w:tcW w:w="1017" w:type="dxa"/>
          </w:tcPr>
          <w:p w14:paraId="415F8004" w14:textId="307B8C9D" w:rsidR="007066F9" w:rsidRPr="00541D7F" w:rsidRDefault="002C7C43" w:rsidP="007066F9">
            <w:pPr>
              <w:jc w:val="both"/>
              <w:rPr>
                <w:rStyle w:val="Hyperlink"/>
                <w:rFonts w:ascii="Calibri" w:hAnsi="Calibri" w:cs="Calibri"/>
                <w:color w:val="auto"/>
                <w:sz w:val="22"/>
                <w:szCs w:val="22"/>
                <w:u w:val="none"/>
              </w:rPr>
            </w:pPr>
            <w:ins w:id="5" w:author="Microsoft Office User" w:date="2024-02-14T13:41:00Z">
              <w:r>
                <w:rPr>
                  <w:rStyle w:val="Hyperlink"/>
                  <w:rFonts w:ascii="Calibri" w:hAnsi="Calibri" w:cs="Calibri"/>
                  <w:color w:val="auto"/>
                  <w:sz w:val="22"/>
                  <w:szCs w:val="22"/>
                  <w:u w:val="none"/>
                </w:rPr>
                <w:t>Y</w:t>
              </w:r>
            </w:ins>
          </w:p>
        </w:tc>
        <w:tc>
          <w:tcPr>
            <w:tcW w:w="2410" w:type="dxa"/>
          </w:tcPr>
          <w:p w14:paraId="07BEE5A9" w14:textId="77777777" w:rsidR="007066F9" w:rsidRPr="00541D7F" w:rsidRDefault="007066F9" w:rsidP="007066F9">
            <w:pPr>
              <w:jc w:val="both"/>
              <w:rPr>
                <w:rStyle w:val="Hyperlink"/>
                <w:rFonts w:ascii="Calibri" w:hAnsi="Calibri" w:cs="Calibri"/>
                <w:color w:val="auto"/>
                <w:sz w:val="22"/>
                <w:szCs w:val="22"/>
                <w:u w:val="none"/>
              </w:rPr>
            </w:pPr>
          </w:p>
        </w:tc>
      </w:tr>
      <w:tr w:rsidR="007066F9" w:rsidRPr="00541D7F" w14:paraId="7B669137" w14:textId="77777777" w:rsidTr="00254BE9">
        <w:tc>
          <w:tcPr>
            <w:tcW w:w="883" w:type="dxa"/>
          </w:tcPr>
          <w:p w14:paraId="4FB25E20" w14:textId="77777777" w:rsidR="007066F9" w:rsidRPr="00541D7F" w:rsidRDefault="007066F9" w:rsidP="007066F9">
            <w:pPr>
              <w:pStyle w:val="ListParagraph"/>
              <w:numPr>
                <w:ilvl w:val="2"/>
                <w:numId w:val="2"/>
              </w:numPr>
              <w:ind w:left="605" w:hanging="567"/>
              <w:jc w:val="both"/>
              <w:rPr>
                <w:rFonts w:ascii="Calibri" w:hAnsi="Calibri" w:cs="Calibri"/>
                <w:sz w:val="22"/>
                <w:szCs w:val="22"/>
              </w:rPr>
            </w:pPr>
          </w:p>
        </w:tc>
        <w:tc>
          <w:tcPr>
            <w:tcW w:w="3431" w:type="dxa"/>
          </w:tcPr>
          <w:p w14:paraId="08D1CF97" w14:textId="2AA8BC12" w:rsidR="007066F9" w:rsidRPr="00541D7F" w:rsidRDefault="007066F9" w:rsidP="007066F9">
            <w:pPr>
              <w:pStyle w:val="Heading1"/>
              <w:numPr>
                <w:ilvl w:val="0"/>
                <w:numId w:val="0"/>
              </w:numPr>
              <w:rPr>
                <w:rFonts w:ascii="Calibri" w:hAnsi="Calibri" w:cs="Calibri"/>
                <w:b w:val="0"/>
                <w:sz w:val="22"/>
                <w:szCs w:val="22"/>
              </w:rPr>
            </w:pPr>
            <w:r w:rsidRPr="00541D7F">
              <w:rPr>
                <w:rFonts w:ascii="Calibri" w:hAnsi="Calibri" w:cs="Calibri"/>
                <w:b w:val="0"/>
                <w:sz w:val="22"/>
                <w:szCs w:val="22"/>
              </w:rPr>
              <w:t>1 tk – juhtpuldi aku,</w:t>
            </w:r>
          </w:p>
        </w:tc>
        <w:tc>
          <w:tcPr>
            <w:tcW w:w="3458" w:type="dxa"/>
          </w:tcPr>
          <w:p w14:paraId="74157EC9" w14:textId="172AC002" w:rsidR="007066F9" w:rsidRPr="00541D7F" w:rsidRDefault="007066F9" w:rsidP="007066F9">
            <w:pPr>
              <w:jc w:val="both"/>
              <w:rPr>
                <w:rStyle w:val="Hyperlink"/>
                <w:rFonts w:ascii="Calibri" w:hAnsi="Calibri" w:cs="Calibri"/>
                <w:color w:val="auto"/>
                <w:sz w:val="22"/>
                <w:szCs w:val="22"/>
                <w:u w:val="none"/>
                <w:lang w:val="en-GB"/>
              </w:rPr>
            </w:pPr>
            <w:r w:rsidRPr="00541D7F">
              <w:rPr>
                <w:rStyle w:val="Hyperlink"/>
                <w:rFonts w:ascii="Calibri" w:hAnsi="Calibri" w:cs="Calibri"/>
                <w:color w:val="auto"/>
                <w:sz w:val="22"/>
                <w:szCs w:val="22"/>
                <w:u w:val="none"/>
                <w:lang w:val="en-GB"/>
              </w:rPr>
              <w:t>1 pce – remote controller battery,</w:t>
            </w:r>
          </w:p>
        </w:tc>
        <w:tc>
          <w:tcPr>
            <w:tcW w:w="1017" w:type="dxa"/>
          </w:tcPr>
          <w:p w14:paraId="77ADE84A" w14:textId="04B71FF9" w:rsidR="007066F9" w:rsidRPr="00541D7F" w:rsidRDefault="002C7C43" w:rsidP="007066F9">
            <w:pPr>
              <w:jc w:val="both"/>
              <w:rPr>
                <w:rStyle w:val="Hyperlink"/>
                <w:rFonts w:ascii="Calibri" w:hAnsi="Calibri" w:cs="Calibri"/>
                <w:color w:val="auto"/>
                <w:sz w:val="22"/>
                <w:szCs w:val="22"/>
                <w:u w:val="none"/>
              </w:rPr>
            </w:pPr>
            <w:ins w:id="6" w:author="Microsoft Office User" w:date="2024-02-14T13:41:00Z">
              <w:r>
                <w:rPr>
                  <w:rStyle w:val="Hyperlink"/>
                  <w:rFonts w:ascii="Calibri" w:hAnsi="Calibri" w:cs="Calibri"/>
                  <w:color w:val="auto"/>
                  <w:sz w:val="22"/>
                  <w:szCs w:val="22"/>
                  <w:u w:val="none"/>
                </w:rPr>
                <w:t>Y</w:t>
              </w:r>
            </w:ins>
          </w:p>
        </w:tc>
        <w:tc>
          <w:tcPr>
            <w:tcW w:w="2410" w:type="dxa"/>
          </w:tcPr>
          <w:p w14:paraId="65B56813" w14:textId="77777777" w:rsidR="007066F9" w:rsidRPr="00541D7F" w:rsidRDefault="007066F9" w:rsidP="007066F9">
            <w:pPr>
              <w:jc w:val="both"/>
              <w:rPr>
                <w:rStyle w:val="Hyperlink"/>
                <w:rFonts w:ascii="Calibri" w:hAnsi="Calibri" w:cs="Calibri"/>
                <w:color w:val="auto"/>
                <w:sz w:val="22"/>
                <w:szCs w:val="22"/>
                <w:u w:val="none"/>
              </w:rPr>
            </w:pPr>
          </w:p>
        </w:tc>
      </w:tr>
      <w:tr w:rsidR="007066F9" w:rsidRPr="00541D7F" w14:paraId="72D841DF" w14:textId="77777777" w:rsidTr="00254BE9">
        <w:tc>
          <w:tcPr>
            <w:tcW w:w="883" w:type="dxa"/>
          </w:tcPr>
          <w:p w14:paraId="28DDF5E6" w14:textId="77777777" w:rsidR="007066F9" w:rsidRPr="00541D7F" w:rsidRDefault="007066F9" w:rsidP="007066F9">
            <w:pPr>
              <w:pStyle w:val="ListParagraph"/>
              <w:numPr>
                <w:ilvl w:val="2"/>
                <w:numId w:val="2"/>
              </w:numPr>
              <w:ind w:left="605" w:hanging="567"/>
              <w:jc w:val="both"/>
              <w:rPr>
                <w:rFonts w:ascii="Calibri" w:hAnsi="Calibri" w:cs="Calibri"/>
                <w:sz w:val="22"/>
                <w:szCs w:val="22"/>
              </w:rPr>
            </w:pPr>
          </w:p>
        </w:tc>
        <w:tc>
          <w:tcPr>
            <w:tcW w:w="3431" w:type="dxa"/>
          </w:tcPr>
          <w:p w14:paraId="662F4966" w14:textId="7447ED43" w:rsidR="007066F9" w:rsidRPr="00541D7F" w:rsidRDefault="007066F9" w:rsidP="007066F9">
            <w:pPr>
              <w:pStyle w:val="Heading1"/>
              <w:numPr>
                <w:ilvl w:val="0"/>
                <w:numId w:val="0"/>
              </w:numPr>
              <w:rPr>
                <w:rFonts w:ascii="Calibri" w:hAnsi="Calibri" w:cs="Calibri"/>
                <w:b w:val="0"/>
                <w:sz w:val="22"/>
                <w:szCs w:val="22"/>
              </w:rPr>
            </w:pPr>
            <w:r w:rsidRPr="00541D7F">
              <w:rPr>
                <w:rFonts w:ascii="Calibri" w:hAnsi="Calibri" w:cs="Calibri"/>
                <w:b w:val="0"/>
                <w:sz w:val="22"/>
                <w:szCs w:val="22"/>
              </w:rPr>
              <w:t>1 tk – juhtpuldi akulaadija koos kaablitega,</w:t>
            </w:r>
          </w:p>
        </w:tc>
        <w:tc>
          <w:tcPr>
            <w:tcW w:w="3458" w:type="dxa"/>
          </w:tcPr>
          <w:p w14:paraId="3F1FCDE2" w14:textId="608F2673" w:rsidR="007066F9" w:rsidRPr="00541D7F" w:rsidRDefault="007066F9" w:rsidP="007066F9">
            <w:pPr>
              <w:jc w:val="both"/>
              <w:rPr>
                <w:rStyle w:val="Hyperlink"/>
                <w:rFonts w:ascii="Calibri" w:hAnsi="Calibri" w:cs="Calibri"/>
                <w:color w:val="auto"/>
                <w:sz w:val="22"/>
                <w:szCs w:val="22"/>
                <w:u w:val="none"/>
                <w:lang w:val="en-GB"/>
              </w:rPr>
            </w:pPr>
            <w:r w:rsidRPr="00541D7F">
              <w:rPr>
                <w:rStyle w:val="Hyperlink"/>
                <w:rFonts w:ascii="Calibri" w:hAnsi="Calibri" w:cs="Calibri"/>
                <w:color w:val="auto"/>
                <w:sz w:val="22"/>
                <w:szCs w:val="22"/>
                <w:u w:val="none"/>
                <w:lang w:val="en-GB"/>
              </w:rPr>
              <w:t>1 pce – remote controller battery charger with power cord,</w:t>
            </w:r>
          </w:p>
        </w:tc>
        <w:tc>
          <w:tcPr>
            <w:tcW w:w="1017" w:type="dxa"/>
          </w:tcPr>
          <w:p w14:paraId="422A2C4C" w14:textId="548E2D52" w:rsidR="007066F9" w:rsidRPr="00541D7F" w:rsidRDefault="002C7C43" w:rsidP="007066F9">
            <w:pPr>
              <w:jc w:val="both"/>
              <w:rPr>
                <w:rStyle w:val="Hyperlink"/>
                <w:rFonts w:ascii="Calibri" w:hAnsi="Calibri" w:cs="Calibri"/>
                <w:color w:val="auto"/>
                <w:sz w:val="22"/>
                <w:szCs w:val="22"/>
                <w:u w:val="none"/>
              </w:rPr>
            </w:pPr>
            <w:ins w:id="7" w:author="Microsoft Office User" w:date="2024-02-14T13:41:00Z">
              <w:r>
                <w:rPr>
                  <w:rStyle w:val="Hyperlink"/>
                  <w:rFonts w:ascii="Calibri" w:hAnsi="Calibri" w:cs="Calibri"/>
                  <w:color w:val="auto"/>
                  <w:sz w:val="22"/>
                  <w:szCs w:val="22"/>
                  <w:u w:val="none"/>
                </w:rPr>
                <w:t>Y</w:t>
              </w:r>
            </w:ins>
          </w:p>
        </w:tc>
        <w:tc>
          <w:tcPr>
            <w:tcW w:w="2410" w:type="dxa"/>
          </w:tcPr>
          <w:p w14:paraId="66F2273D" w14:textId="77777777" w:rsidR="007066F9" w:rsidRPr="00541D7F" w:rsidRDefault="007066F9" w:rsidP="007066F9">
            <w:pPr>
              <w:jc w:val="both"/>
              <w:rPr>
                <w:rStyle w:val="Hyperlink"/>
                <w:rFonts w:ascii="Calibri" w:hAnsi="Calibri" w:cs="Calibri"/>
                <w:color w:val="auto"/>
                <w:sz w:val="22"/>
                <w:szCs w:val="22"/>
                <w:u w:val="none"/>
              </w:rPr>
            </w:pPr>
          </w:p>
        </w:tc>
      </w:tr>
      <w:tr w:rsidR="007066F9" w:rsidRPr="00541D7F" w14:paraId="258B93CD" w14:textId="77777777" w:rsidTr="00254BE9">
        <w:tc>
          <w:tcPr>
            <w:tcW w:w="883" w:type="dxa"/>
          </w:tcPr>
          <w:p w14:paraId="1876F447" w14:textId="77777777" w:rsidR="007066F9" w:rsidRPr="00541D7F" w:rsidRDefault="007066F9" w:rsidP="007066F9">
            <w:pPr>
              <w:pStyle w:val="ListParagraph"/>
              <w:numPr>
                <w:ilvl w:val="2"/>
                <w:numId w:val="2"/>
              </w:numPr>
              <w:ind w:left="605" w:hanging="567"/>
              <w:jc w:val="both"/>
              <w:rPr>
                <w:rFonts w:ascii="Calibri" w:hAnsi="Calibri" w:cs="Calibri"/>
                <w:sz w:val="22"/>
                <w:szCs w:val="22"/>
              </w:rPr>
            </w:pPr>
          </w:p>
        </w:tc>
        <w:tc>
          <w:tcPr>
            <w:tcW w:w="3431" w:type="dxa"/>
          </w:tcPr>
          <w:p w14:paraId="268605D6" w14:textId="2B483250" w:rsidR="007066F9" w:rsidRPr="00541D7F" w:rsidRDefault="007066F9" w:rsidP="007066F9">
            <w:pPr>
              <w:pStyle w:val="Heading1"/>
              <w:numPr>
                <w:ilvl w:val="0"/>
                <w:numId w:val="0"/>
              </w:numPr>
              <w:rPr>
                <w:rFonts w:ascii="Calibri" w:hAnsi="Calibri" w:cs="Calibri"/>
                <w:b w:val="0"/>
                <w:sz w:val="22"/>
                <w:szCs w:val="22"/>
              </w:rPr>
            </w:pPr>
            <w:r w:rsidRPr="00541D7F">
              <w:rPr>
                <w:rFonts w:ascii="Calibri" w:hAnsi="Calibri" w:cs="Calibri"/>
                <w:b w:val="0"/>
                <w:sz w:val="22"/>
                <w:szCs w:val="22"/>
              </w:rPr>
              <w:t>1 tk – andmeside kaabel,</w:t>
            </w:r>
          </w:p>
        </w:tc>
        <w:tc>
          <w:tcPr>
            <w:tcW w:w="3458" w:type="dxa"/>
          </w:tcPr>
          <w:p w14:paraId="7E9AA580" w14:textId="5410B0C6" w:rsidR="007066F9" w:rsidRPr="00541D7F" w:rsidRDefault="007066F9" w:rsidP="007066F9">
            <w:pPr>
              <w:jc w:val="both"/>
              <w:rPr>
                <w:rStyle w:val="Hyperlink"/>
                <w:rFonts w:ascii="Calibri" w:hAnsi="Calibri" w:cs="Calibri"/>
                <w:color w:val="auto"/>
                <w:sz w:val="22"/>
                <w:szCs w:val="22"/>
                <w:u w:val="none"/>
                <w:lang w:val="en-GB"/>
              </w:rPr>
            </w:pPr>
            <w:r w:rsidRPr="00541D7F">
              <w:rPr>
                <w:rStyle w:val="Hyperlink"/>
                <w:rFonts w:ascii="Calibri" w:hAnsi="Calibri" w:cs="Calibri"/>
                <w:color w:val="auto"/>
                <w:sz w:val="22"/>
                <w:szCs w:val="22"/>
                <w:u w:val="none"/>
                <w:lang w:val="en-GB"/>
              </w:rPr>
              <w:t>1 pce – data cable,</w:t>
            </w:r>
          </w:p>
        </w:tc>
        <w:tc>
          <w:tcPr>
            <w:tcW w:w="1017" w:type="dxa"/>
          </w:tcPr>
          <w:p w14:paraId="0DCC19A3" w14:textId="13BACF5F" w:rsidR="007066F9" w:rsidRPr="00541D7F" w:rsidRDefault="002C7C43" w:rsidP="007066F9">
            <w:pPr>
              <w:jc w:val="both"/>
              <w:rPr>
                <w:rStyle w:val="Hyperlink"/>
                <w:rFonts w:ascii="Calibri" w:hAnsi="Calibri" w:cs="Calibri"/>
                <w:color w:val="auto"/>
                <w:sz w:val="22"/>
                <w:szCs w:val="22"/>
                <w:u w:val="none"/>
              </w:rPr>
            </w:pPr>
            <w:ins w:id="8" w:author="Microsoft Office User" w:date="2024-02-14T13:41:00Z">
              <w:r>
                <w:rPr>
                  <w:rStyle w:val="Hyperlink"/>
                  <w:rFonts w:ascii="Calibri" w:hAnsi="Calibri" w:cs="Calibri"/>
                  <w:color w:val="auto"/>
                  <w:sz w:val="22"/>
                  <w:szCs w:val="22"/>
                  <w:u w:val="none"/>
                </w:rPr>
                <w:t>Y</w:t>
              </w:r>
            </w:ins>
          </w:p>
        </w:tc>
        <w:tc>
          <w:tcPr>
            <w:tcW w:w="2410" w:type="dxa"/>
          </w:tcPr>
          <w:p w14:paraId="6A0038AF" w14:textId="77777777" w:rsidR="007066F9" w:rsidRPr="00541D7F" w:rsidRDefault="007066F9" w:rsidP="007066F9">
            <w:pPr>
              <w:jc w:val="both"/>
              <w:rPr>
                <w:rStyle w:val="Hyperlink"/>
                <w:rFonts w:ascii="Calibri" w:hAnsi="Calibri" w:cs="Calibri"/>
                <w:color w:val="auto"/>
                <w:sz w:val="22"/>
                <w:szCs w:val="22"/>
                <w:u w:val="none"/>
              </w:rPr>
            </w:pPr>
          </w:p>
        </w:tc>
      </w:tr>
      <w:tr w:rsidR="007066F9" w:rsidRPr="00541D7F" w14:paraId="42FBE413" w14:textId="77777777" w:rsidTr="00254BE9">
        <w:tc>
          <w:tcPr>
            <w:tcW w:w="883" w:type="dxa"/>
          </w:tcPr>
          <w:p w14:paraId="1B38DDF8" w14:textId="77777777" w:rsidR="007066F9" w:rsidRPr="00541D7F" w:rsidRDefault="007066F9" w:rsidP="007066F9">
            <w:pPr>
              <w:pStyle w:val="ListParagraph"/>
              <w:numPr>
                <w:ilvl w:val="2"/>
                <w:numId w:val="2"/>
              </w:numPr>
              <w:ind w:left="605" w:hanging="567"/>
              <w:jc w:val="both"/>
              <w:rPr>
                <w:rFonts w:ascii="Calibri" w:hAnsi="Calibri" w:cs="Calibri"/>
                <w:sz w:val="22"/>
                <w:szCs w:val="22"/>
              </w:rPr>
            </w:pPr>
          </w:p>
        </w:tc>
        <w:tc>
          <w:tcPr>
            <w:tcW w:w="3431" w:type="dxa"/>
          </w:tcPr>
          <w:p w14:paraId="6FA830FB" w14:textId="2282D1F1" w:rsidR="007066F9" w:rsidRPr="00541D7F" w:rsidRDefault="00FC3428" w:rsidP="007066F9">
            <w:pPr>
              <w:pStyle w:val="Heading1"/>
              <w:numPr>
                <w:ilvl w:val="0"/>
                <w:numId w:val="0"/>
              </w:numPr>
              <w:rPr>
                <w:rFonts w:ascii="Calibri" w:hAnsi="Calibri" w:cs="Calibri"/>
                <w:b w:val="0"/>
                <w:sz w:val="22"/>
                <w:szCs w:val="22"/>
              </w:rPr>
            </w:pPr>
            <w:r>
              <w:rPr>
                <w:rFonts w:ascii="Calibri" w:hAnsi="Calibri" w:cs="Calibri"/>
                <w:b w:val="0"/>
                <w:sz w:val="22"/>
                <w:szCs w:val="22"/>
              </w:rPr>
              <w:t>2</w:t>
            </w:r>
            <w:r w:rsidR="007066F9" w:rsidRPr="00541D7F">
              <w:rPr>
                <w:rFonts w:ascii="Calibri" w:hAnsi="Calibri" w:cs="Calibri"/>
                <w:b w:val="0"/>
                <w:sz w:val="22"/>
                <w:szCs w:val="22"/>
              </w:rPr>
              <w:t xml:space="preserve"> tk – väline andmekandja,</w:t>
            </w:r>
          </w:p>
        </w:tc>
        <w:tc>
          <w:tcPr>
            <w:tcW w:w="3458" w:type="dxa"/>
          </w:tcPr>
          <w:p w14:paraId="226C0EBD" w14:textId="0FBCBEEE" w:rsidR="007066F9" w:rsidRPr="00541D7F" w:rsidRDefault="00FC3428" w:rsidP="007066F9">
            <w:pPr>
              <w:jc w:val="both"/>
              <w:rPr>
                <w:rStyle w:val="Hyperlink"/>
                <w:rFonts w:ascii="Calibri" w:hAnsi="Calibri" w:cs="Calibri"/>
                <w:color w:val="auto"/>
                <w:sz w:val="22"/>
                <w:szCs w:val="22"/>
                <w:u w:val="none"/>
                <w:lang w:val="en-GB"/>
              </w:rPr>
            </w:pPr>
            <w:r>
              <w:rPr>
                <w:rStyle w:val="Hyperlink"/>
                <w:rFonts w:ascii="Calibri" w:hAnsi="Calibri" w:cs="Calibri"/>
                <w:color w:val="auto"/>
                <w:sz w:val="22"/>
                <w:szCs w:val="22"/>
                <w:u w:val="none"/>
                <w:lang w:val="en-GB"/>
              </w:rPr>
              <w:t>2</w:t>
            </w:r>
            <w:r w:rsidR="007066F9" w:rsidRPr="00541D7F">
              <w:rPr>
                <w:rStyle w:val="Hyperlink"/>
                <w:rFonts w:ascii="Calibri" w:hAnsi="Calibri" w:cs="Calibri"/>
                <w:color w:val="auto"/>
                <w:sz w:val="22"/>
                <w:szCs w:val="22"/>
                <w:u w:val="none"/>
                <w:lang w:val="en-GB"/>
              </w:rPr>
              <w:t xml:space="preserve"> pcs – external data storage,</w:t>
            </w:r>
          </w:p>
        </w:tc>
        <w:tc>
          <w:tcPr>
            <w:tcW w:w="1017" w:type="dxa"/>
          </w:tcPr>
          <w:p w14:paraId="267E1E63" w14:textId="669EE5A4" w:rsidR="007066F9" w:rsidRPr="00541D7F" w:rsidRDefault="002C7C43" w:rsidP="007066F9">
            <w:pPr>
              <w:jc w:val="both"/>
              <w:rPr>
                <w:rStyle w:val="Hyperlink"/>
                <w:rFonts w:ascii="Calibri" w:hAnsi="Calibri" w:cs="Calibri"/>
                <w:color w:val="auto"/>
                <w:sz w:val="22"/>
                <w:szCs w:val="22"/>
                <w:u w:val="none"/>
              </w:rPr>
            </w:pPr>
            <w:ins w:id="9" w:author="Microsoft Office User" w:date="2024-02-14T13:41:00Z">
              <w:r>
                <w:rPr>
                  <w:rStyle w:val="Hyperlink"/>
                  <w:rFonts w:ascii="Calibri" w:hAnsi="Calibri" w:cs="Calibri"/>
                  <w:color w:val="auto"/>
                  <w:sz w:val="22"/>
                  <w:szCs w:val="22"/>
                  <w:u w:val="none"/>
                </w:rPr>
                <w:t>Y</w:t>
              </w:r>
            </w:ins>
          </w:p>
        </w:tc>
        <w:tc>
          <w:tcPr>
            <w:tcW w:w="2410" w:type="dxa"/>
          </w:tcPr>
          <w:p w14:paraId="4F607882" w14:textId="77777777" w:rsidR="007066F9" w:rsidRPr="00541D7F" w:rsidRDefault="007066F9" w:rsidP="007066F9">
            <w:pPr>
              <w:jc w:val="both"/>
              <w:rPr>
                <w:rStyle w:val="Hyperlink"/>
                <w:rFonts w:ascii="Calibri" w:hAnsi="Calibri" w:cs="Calibri"/>
                <w:color w:val="auto"/>
                <w:sz w:val="22"/>
                <w:szCs w:val="22"/>
                <w:u w:val="none"/>
              </w:rPr>
            </w:pPr>
          </w:p>
        </w:tc>
      </w:tr>
      <w:tr w:rsidR="007066F9" w:rsidRPr="00541D7F" w14:paraId="579DF922" w14:textId="77777777" w:rsidTr="00254BE9">
        <w:tc>
          <w:tcPr>
            <w:tcW w:w="883" w:type="dxa"/>
          </w:tcPr>
          <w:p w14:paraId="1F118BC3" w14:textId="77777777" w:rsidR="007066F9" w:rsidRPr="00541D7F" w:rsidRDefault="007066F9" w:rsidP="007066F9">
            <w:pPr>
              <w:pStyle w:val="ListParagraph"/>
              <w:numPr>
                <w:ilvl w:val="2"/>
                <w:numId w:val="2"/>
              </w:numPr>
              <w:ind w:left="605" w:hanging="567"/>
              <w:jc w:val="both"/>
              <w:rPr>
                <w:rFonts w:ascii="Calibri" w:hAnsi="Calibri" w:cs="Calibri"/>
                <w:sz w:val="22"/>
                <w:szCs w:val="22"/>
              </w:rPr>
            </w:pPr>
          </w:p>
        </w:tc>
        <w:tc>
          <w:tcPr>
            <w:tcW w:w="3431" w:type="dxa"/>
          </w:tcPr>
          <w:p w14:paraId="7F2B6B03" w14:textId="4B304132" w:rsidR="007066F9" w:rsidRPr="00541D7F" w:rsidRDefault="007066F9" w:rsidP="007066F9">
            <w:pPr>
              <w:pStyle w:val="Heading1"/>
              <w:numPr>
                <w:ilvl w:val="0"/>
                <w:numId w:val="0"/>
              </w:numPr>
              <w:rPr>
                <w:rFonts w:ascii="Calibri" w:hAnsi="Calibri" w:cs="Calibri"/>
                <w:b w:val="0"/>
                <w:sz w:val="22"/>
                <w:szCs w:val="22"/>
              </w:rPr>
            </w:pPr>
            <w:r w:rsidRPr="00541D7F">
              <w:rPr>
                <w:rFonts w:ascii="Calibri" w:hAnsi="Calibri" w:cs="Calibri"/>
                <w:b w:val="0"/>
                <w:sz w:val="22"/>
                <w:szCs w:val="22"/>
              </w:rPr>
              <w:t>1 kmpl – kasutusjuhised,</w:t>
            </w:r>
          </w:p>
        </w:tc>
        <w:tc>
          <w:tcPr>
            <w:tcW w:w="3458" w:type="dxa"/>
          </w:tcPr>
          <w:p w14:paraId="3FB5549E" w14:textId="08ED14D7" w:rsidR="007066F9" w:rsidRPr="00541D7F" w:rsidRDefault="007066F9" w:rsidP="007066F9">
            <w:pPr>
              <w:jc w:val="both"/>
              <w:rPr>
                <w:rStyle w:val="Hyperlink"/>
                <w:rFonts w:ascii="Calibri" w:hAnsi="Calibri" w:cs="Calibri"/>
                <w:color w:val="auto"/>
                <w:sz w:val="22"/>
                <w:szCs w:val="22"/>
                <w:u w:val="none"/>
                <w:lang w:val="en-GB"/>
              </w:rPr>
            </w:pPr>
            <w:r w:rsidRPr="00541D7F">
              <w:rPr>
                <w:rStyle w:val="Hyperlink"/>
                <w:rFonts w:ascii="Calibri" w:hAnsi="Calibri" w:cs="Calibri"/>
                <w:color w:val="auto"/>
                <w:sz w:val="22"/>
                <w:szCs w:val="22"/>
                <w:u w:val="none"/>
                <w:lang w:val="en-GB"/>
              </w:rPr>
              <w:t>1 set – user manuals,</w:t>
            </w:r>
          </w:p>
        </w:tc>
        <w:tc>
          <w:tcPr>
            <w:tcW w:w="1017" w:type="dxa"/>
          </w:tcPr>
          <w:p w14:paraId="2A7BF50F" w14:textId="642FA6D0" w:rsidR="007066F9" w:rsidRPr="00541D7F" w:rsidRDefault="002C7C43" w:rsidP="007066F9">
            <w:pPr>
              <w:jc w:val="both"/>
              <w:rPr>
                <w:rStyle w:val="Hyperlink"/>
                <w:rFonts w:ascii="Calibri" w:hAnsi="Calibri" w:cs="Calibri"/>
                <w:color w:val="auto"/>
                <w:sz w:val="22"/>
                <w:szCs w:val="22"/>
                <w:u w:val="none"/>
              </w:rPr>
            </w:pPr>
            <w:ins w:id="10" w:author="Microsoft Office User" w:date="2024-02-14T13:41:00Z">
              <w:r>
                <w:rPr>
                  <w:rStyle w:val="Hyperlink"/>
                  <w:rFonts w:ascii="Calibri" w:hAnsi="Calibri" w:cs="Calibri"/>
                  <w:color w:val="auto"/>
                  <w:sz w:val="22"/>
                  <w:szCs w:val="22"/>
                  <w:u w:val="none"/>
                </w:rPr>
                <w:t>Y</w:t>
              </w:r>
            </w:ins>
          </w:p>
        </w:tc>
        <w:tc>
          <w:tcPr>
            <w:tcW w:w="2410" w:type="dxa"/>
          </w:tcPr>
          <w:p w14:paraId="70751B1C" w14:textId="77777777" w:rsidR="007066F9" w:rsidRPr="00541D7F" w:rsidRDefault="007066F9" w:rsidP="007066F9">
            <w:pPr>
              <w:jc w:val="both"/>
              <w:rPr>
                <w:rStyle w:val="Hyperlink"/>
                <w:rFonts w:ascii="Calibri" w:hAnsi="Calibri" w:cs="Calibri"/>
                <w:color w:val="auto"/>
                <w:sz w:val="22"/>
                <w:szCs w:val="22"/>
                <w:u w:val="none"/>
              </w:rPr>
            </w:pPr>
          </w:p>
        </w:tc>
      </w:tr>
      <w:tr w:rsidR="007066F9" w:rsidRPr="00541D7F" w14:paraId="6D7BE977" w14:textId="77777777" w:rsidTr="00254BE9">
        <w:tc>
          <w:tcPr>
            <w:tcW w:w="883" w:type="dxa"/>
          </w:tcPr>
          <w:p w14:paraId="7B159114" w14:textId="77777777" w:rsidR="007066F9" w:rsidRPr="00541D7F" w:rsidRDefault="007066F9" w:rsidP="007066F9">
            <w:pPr>
              <w:pStyle w:val="ListParagraph"/>
              <w:numPr>
                <w:ilvl w:val="2"/>
                <w:numId w:val="2"/>
              </w:numPr>
              <w:ind w:left="605" w:hanging="567"/>
              <w:jc w:val="both"/>
              <w:rPr>
                <w:rFonts w:ascii="Calibri" w:hAnsi="Calibri" w:cs="Calibri"/>
                <w:sz w:val="22"/>
                <w:szCs w:val="22"/>
              </w:rPr>
            </w:pPr>
          </w:p>
        </w:tc>
        <w:tc>
          <w:tcPr>
            <w:tcW w:w="3431" w:type="dxa"/>
          </w:tcPr>
          <w:p w14:paraId="056BA820" w14:textId="4FDD7895" w:rsidR="007066F9" w:rsidRPr="00541D7F" w:rsidRDefault="007066F9" w:rsidP="007066F9">
            <w:pPr>
              <w:pStyle w:val="Heading1"/>
              <w:numPr>
                <w:ilvl w:val="0"/>
                <w:numId w:val="0"/>
              </w:numPr>
              <w:rPr>
                <w:rFonts w:ascii="Calibri" w:hAnsi="Calibri" w:cs="Calibri"/>
                <w:b w:val="0"/>
                <w:sz w:val="22"/>
                <w:szCs w:val="22"/>
              </w:rPr>
            </w:pPr>
            <w:r w:rsidRPr="00541D7F">
              <w:rPr>
                <w:rFonts w:ascii="Calibri" w:hAnsi="Calibri" w:cs="Calibri"/>
                <w:b w:val="0"/>
                <w:sz w:val="22"/>
                <w:szCs w:val="22"/>
              </w:rPr>
              <w:t>1 tk – seljakott</w:t>
            </w:r>
            <w:r w:rsidR="00BF3FD6">
              <w:rPr>
                <w:rFonts w:ascii="Calibri" w:hAnsi="Calibri" w:cs="Calibri"/>
                <w:b w:val="0"/>
                <w:sz w:val="22"/>
                <w:szCs w:val="22"/>
              </w:rPr>
              <w:t xml:space="preserve"> või sellega samaväärne kandevahend,</w:t>
            </w:r>
          </w:p>
        </w:tc>
        <w:tc>
          <w:tcPr>
            <w:tcW w:w="3458" w:type="dxa"/>
          </w:tcPr>
          <w:p w14:paraId="0E1D90D8" w14:textId="757262CD" w:rsidR="007066F9" w:rsidRPr="00541D7F" w:rsidRDefault="007066F9" w:rsidP="007066F9">
            <w:pPr>
              <w:jc w:val="both"/>
              <w:rPr>
                <w:rStyle w:val="Hyperlink"/>
                <w:rFonts w:ascii="Calibri" w:hAnsi="Calibri" w:cs="Calibri"/>
                <w:color w:val="auto"/>
                <w:sz w:val="22"/>
                <w:szCs w:val="22"/>
                <w:u w:val="none"/>
                <w:lang w:val="en-GB"/>
              </w:rPr>
            </w:pPr>
            <w:r w:rsidRPr="00541D7F">
              <w:rPr>
                <w:rStyle w:val="Hyperlink"/>
                <w:rFonts w:ascii="Calibri" w:hAnsi="Calibri" w:cs="Calibri"/>
                <w:color w:val="auto"/>
                <w:sz w:val="22"/>
                <w:szCs w:val="22"/>
                <w:u w:val="none"/>
                <w:lang w:val="en-GB"/>
              </w:rPr>
              <w:t xml:space="preserve">1 </w:t>
            </w:r>
            <w:proofErr w:type="spellStart"/>
            <w:r w:rsidRPr="00541D7F">
              <w:rPr>
                <w:rStyle w:val="Hyperlink"/>
                <w:rFonts w:ascii="Calibri" w:hAnsi="Calibri" w:cs="Calibri"/>
                <w:color w:val="auto"/>
                <w:sz w:val="22"/>
                <w:szCs w:val="22"/>
                <w:u w:val="none"/>
                <w:lang w:val="en-GB"/>
              </w:rPr>
              <w:t>pce</w:t>
            </w:r>
            <w:proofErr w:type="spellEnd"/>
            <w:r w:rsidRPr="00541D7F">
              <w:rPr>
                <w:rStyle w:val="Hyperlink"/>
                <w:rFonts w:ascii="Calibri" w:hAnsi="Calibri" w:cs="Calibri"/>
                <w:color w:val="auto"/>
                <w:sz w:val="22"/>
                <w:szCs w:val="22"/>
                <w:u w:val="none"/>
                <w:lang w:val="en-GB"/>
              </w:rPr>
              <w:t xml:space="preserve"> – backpack</w:t>
            </w:r>
            <w:r w:rsidR="00BF3FD6">
              <w:rPr>
                <w:rStyle w:val="Hyperlink"/>
                <w:rFonts w:ascii="Calibri" w:hAnsi="Calibri" w:cs="Calibri"/>
                <w:color w:val="auto"/>
                <w:sz w:val="22"/>
                <w:szCs w:val="22"/>
                <w:u w:val="none"/>
                <w:lang w:val="en-GB"/>
              </w:rPr>
              <w:t xml:space="preserve"> </w:t>
            </w:r>
            <w:r w:rsidR="00BF3FD6" w:rsidRPr="00BF3FD6">
              <w:rPr>
                <w:rStyle w:val="Hyperlink"/>
                <w:rFonts w:ascii="Calibri" w:hAnsi="Calibri" w:cs="Calibri"/>
                <w:color w:val="auto"/>
                <w:sz w:val="22"/>
                <w:szCs w:val="22"/>
                <w:u w:val="none"/>
                <w:lang w:val="en-GB"/>
              </w:rPr>
              <w:t>or equivalent carrying case</w:t>
            </w:r>
            <w:r w:rsidRPr="00541D7F">
              <w:rPr>
                <w:rStyle w:val="Hyperlink"/>
                <w:rFonts w:ascii="Calibri" w:hAnsi="Calibri" w:cs="Calibri"/>
                <w:color w:val="auto"/>
                <w:sz w:val="22"/>
                <w:szCs w:val="22"/>
                <w:u w:val="none"/>
                <w:lang w:val="en-GB"/>
              </w:rPr>
              <w:t>,</w:t>
            </w:r>
          </w:p>
        </w:tc>
        <w:tc>
          <w:tcPr>
            <w:tcW w:w="1017" w:type="dxa"/>
          </w:tcPr>
          <w:p w14:paraId="1F4A714F" w14:textId="715DD035" w:rsidR="007066F9" w:rsidRPr="00541D7F" w:rsidRDefault="002C7C43" w:rsidP="007066F9">
            <w:pPr>
              <w:jc w:val="both"/>
              <w:rPr>
                <w:rStyle w:val="Hyperlink"/>
                <w:rFonts w:ascii="Calibri" w:hAnsi="Calibri" w:cs="Calibri"/>
                <w:color w:val="auto"/>
                <w:sz w:val="22"/>
                <w:szCs w:val="22"/>
                <w:u w:val="none"/>
              </w:rPr>
            </w:pPr>
            <w:ins w:id="11" w:author="Microsoft Office User" w:date="2024-02-14T13:41:00Z">
              <w:r>
                <w:rPr>
                  <w:rStyle w:val="Hyperlink"/>
                  <w:rFonts w:ascii="Calibri" w:hAnsi="Calibri" w:cs="Calibri"/>
                  <w:color w:val="auto"/>
                  <w:sz w:val="22"/>
                  <w:szCs w:val="22"/>
                  <w:u w:val="none"/>
                </w:rPr>
                <w:t>Y</w:t>
              </w:r>
            </w:ins>
          </w:p>
        </w:tc>
        <w:tc>
          <w:tcPr>
            <w:tcW w:w="2410" w:type="dxa"/>
          </w:tcPr>
          <w:p w14:paraId="05E99814" w14:textId="77777777" w:rsidR="007066F9" w:rsidRPr="00541D7F" w:rsidRDefault="007066F9" w:rsidP="007066F9">
            <w:pPr>
              <w:jc w:val="both"/>
              <w:rPr>
                <w:rStyle w:val="Hyperlink"/>
                <w:rFonts w:ascii="Calibri" w:hAnsi="Calibri" w:cs="Calibri"/>
                <w:color w:val="auto"/>
                <w:sz w:val="22"/>
                <w:szCs w:val="22"/>
                <w:u w:val="none"/>
              </w:rPr>
            </w:pPr>
          </w:p>
        </w:tc>
      </w:tr>
      <w:tr w:rsidR="007066F9" w:rsidRPr="00541D7F" w14:paraId="6584DDE5" w14:textId="77777777" w:rsidTr="00197DED">
        <w:tc>
          <w:tcPr>
            <w:tcW w:w="883" w:type="dxa"/>
          </w:tcPr>
          <w:p w14:paraId="30AE4A0F" w14:textId="77777777" w:rsidR="007066F9" w:rsidRPr="00541D7F" w:rsidRDefault="007066F9" w:rsidP="007066F9">
            <w:pPr>
              <w:pStyle w:val="ListParagraph"/>
              <w:numPr>
                <w:ilvl w:val="2"/>
                <w:numId w:val="2"/>
              </w:numPr>
              <w:ind w:left="605" w:hanging="567"/>
              <w:jc w:val="both"/>
              <w:rPr>
                <w:rFonts w:ascii="Calibri" w:hAnsi="Calibri" w:cs="Calibri"/>
                <w:sz w:val="22"/>
                <w:szCs w:val="22"/>
              </w:rPr>
            </w:pPr>
          </w:p>
        </w:tc>
        <w:tc>
          <w:tcPr>
            <w:tcW w:w="3431" w:type="dxa"/>
          </w:tcPr>
          <w:p w14:paraId="295BECD4" w14:textId="671038E5" w:rsidR="007066F9" w:rsidRPr="00541D7F" w:rsidRDefault="007066F9" w:rsidP="007066F9">
            <w:pPr>
              <w:pStyle w:val="Heading1"/>
              <w:numPr>
                <w:ilvl w:val="0"/>
                <w:numId w:val="0"/>
              </w:numPr>
              <w:rPr>
                <w:rFonts w:ascii="Calibri" w:hAnsi="Calibri" w:cs="Calibri"/>
                <w:b w:val="0"/>
                <w:sz w:val="22"/>
                <w:szCs w:val="22"/>
              </w:rPr>
            </w:pPr>
            <w:r w:rsidRPr="00541D7F">
              <w:rPr>
                <w:rFonts w:ascii="Calibri" w:hAnsi="Calibri" w:cs="Calibri"/>
                <w:b w:val="0"/>
                <w:sz w:val="22"/>
                <w:szCs w:val="22"/>
              </w:rPr>
              <w:t>1 tk – transpordikohver.</w:t>
            </w:r>
          </w:p>
        </w:tc>
        <w:tc>
          <w:tcPr>
            <w:tcW w:w="3458" w:type="dxa"/>
          </w:tcPr>
          <w:p w14:paraId="46995084" w14:textId="4B4F6850" w:rsidR="007066F9" w:rsidRPr="00541D7F" w:rsidRDefault="007066F9" w:rsidP="007066F9">
            <w:pPr>
              <w:jc w:val="both"/>
              <w:rPr>
                <w:rStyle w:val="Hyperlink"/>
                <w:rFonts w:ascii="Calibri" w:hAnsi="Calibri" w:cs="Calibri"/>
                <w:color w:val="auto"/>
                <w:sz w:val="22"/>
                <w:szCs w:val="22"/>
                <w:u w:val="none"/>
                <w:lang w:val="en-GB"/>
              </w:rPr>
            </w:pPr>
            <w:r w:rsidRPr="00541D7F">
              <w:rPr>
                <w:rStyle w:val="Hyperlink"/>
                <w:rFonts w:ascii="Calibri" w:hAnsi="Calibri" w:cs="Calibri"/>
                <w:color w:val="auto"/>
                <w:sz w:val="22"/>
                <w:szCs w:val="22"/>
                <w:u w:val="none"/>
                <w:lang w:val="en-GB"/>
              </w:rPr>
              <w:t>1 pce – rugged case.</w:t>
            </w:r>
          </w:p>
        </w:tc>
        <w:tc>
          <w:tcPr>
            <w:tcW w:w="1017" w:type="dxa"/>
            <w:tcBorders>
              <w:bottom w:val="single" w:sz="4" w:space="0" w:color="auto"/>
            </w:tcBorders>
          </w:tcPr>
          <w:p w14:paraId="02B2A715" w14:textId="73A30D4D" w:rsidR="007066F9" w:rsidRPr="00541D7F" w:rsidRDefault="002C7C43" w:rsidP="007066F9">
            <w:pPr>
              <w:jc w:val="both"/>
              <w:rPr>
                <w:rStyle w:val="Hyperlink"/>
                <w:rFonts w:ascii="Calibri" w:hAnsi="Calibri" w:cs="Calibri"/>
                <w:color w:val="auto"/>
                <w:sz w:val="22"/>
                <w:szCs w:val="22"/>
                <w:u w:val="none"/>
              </w:rPr>
            </w:pPr>
            <w:ins w:id="12" w:author="Microsoft Office User" w:date="2024-02-14T13:41:00Z">
              <w:r>
                <w:rPr>
                  <w:rStyle w:val="Hyperlink"/>
                  <w:rFonts w:ascii="Calibri" w:hAnsi="Calibri" w:cs="Calibri"/>
                  <w:color w:val="auto"/>
                  <w:sz w:val="22"/>
                  <w:szCs w:val="22"/>
                  <w:u w:val="none"/>
                </w:rPr>
                <w:t>Y</w:t>
              </w:r>
            </w:ins>
          </w:p>
        </w:tc>
        <w:tc>
          <w:tcPr>
            <w:tcW w:w="2410" w:type="dxa"/>
            <w:tcBorders>
              <w:bottom w:val="single" w:sz="4" w:space="0" w:color="auto"/>
            </w:tcBorders>
          </w:tcPr>
          <w:p w14:paraId="1AC07CEA" w14:textId="77777777" w:rsidR="007066F9" w:rsidRPr="00541D7F" w:rsidRDefault="007066F9" w:rsidP="007066F9">
            <w:pPr>
              <w:jc w:val="both"/>
              <w:rPr>
                <w:rStyle w:val="Hyperlink"/>
                <w:rFonts w:ascii="Calibri" w:hAnsi="Calibri" w:cs="Calibri"/>
                <w:color w:val="auto"/>
                <w:sz w:val="22"/>
                <w:szCs w:val="22"/>
                <w:u w:val="none"/>
              </w:rPr>
            </w:pPr>
          </w:p>
        </w:tc>
      </w:tr>
      <w:tr w:rsidR="007066F9" w:rsidRPr="00541D7F" w14:paraId="0E3EE9FB" w14:textId="77777777" w:rsidTr="00197DED">
        <w:tc>
          <w:tcPr>
            <w:tcW w:w="883" w:type="dxa"/>
          </w:tcPr>
          <w:p w14:paraId="732DCCB6" w14:textId="77777777" w:rsidR="007066F9" w:rsidRPr="00541D7F" w:rsidRDefault="007066F9" w:rsidP="007066F9">
            <w:pPr>
              <w:pStyle w:val="ListParagraph"/>
              <w:numPr>
                <w:ilvl w:val="0"/>
                <w:numId w:val="2"/>
              </w:numPr>
              <w:jc w:val="both"/>
              <w:rPr>
                <w:rStyle w:val="Hyperlink"/>
                <w:rFonts w:ascii="Calibri" w:hAnsi="Calibri" w:cs="Calibri"/>
                <w:b/>
                <w:color w:val="auto"/>
                <w:sz w:val="22"/>
                <w:szCs w:val="22"/>
                <w:u w:val="none"/>
              </w:rPr>
            </w:pPr>
          </w:p>
        </w:tc>
        <w:tc>
          <w:tcPr>
            <w:tcW w:w="3431" w:type="dxa"/>
          </w:tcPr>
          <w:p w14:paraId="3F1359C7" w14:textId="77777777" w:rsidR="007066F9" w:rsidRPr="00541D7F" w:rsidRDefault="007066F9" w:rsidP="007066F9">
            <w:pPr>
              <w:pStyle w:val="Heading1"/>
              <w:numPr>
                <w:ilvl w:val="0"/>
                <w:numId w:val="0"/>
              </w:numPr>
              <w:rPr>
                <w:rStyle w:val="Hyperlink"/>
                <w:rFonts w:ascii="Calibri" w:hAnsi="Calibri" w:cs="Calibri"/>
                <w:color w:val="auto"/>
                <w:sz w:val="22"/>
                <w:szCs w:val="22"/>
                <w:u w:val="none"/>
              </w:rPr>
            </w:pPr>
            <w:r w:rsidRPr="00541D7F">
              <w:rPr>
                <w:rFonts w:ascii="Calibri" w:hAnsi="Calibri" w:cs="Calibri"/>
                <w:sz w:val="22"/>
                <w:szCs w:val="22"/>
              </w:rPr>
              <w:t>Võimekuste nõuded</w:t>
            </w:r>
          </w:p>
        </w:tc>
        <w:tc>
          <w:tcPr>
            <w:tcW w:w="3458" w:type="dxa"/>
          </w:tcPr>
          <w:p w14:paraId="64680447" w14:textId="77777777" w:rsidR="007066F9" w:rsidRPr="00541D7F" w:rsidRDefault="007066F9" w:rsidP="007066F9">
            <w:pPr>
              <w:jc w:val="both"/>
              <w:rPr>
                <w:rStyle w:val="Hyperlink"/>
                <w:rFonts w:ascii="Calibri" w:hAnsi="Calibri" w:cs="Calibri"/>
                <w:b/>
                <w:color w:val="auto"/>
                <w:sz w:val="22"/>
                <w:szCs w:val="22"/>
                <w:u w:val="none"/>
                <w:lang w:val="en-GB"/>
              </w:rPr>
            </w:pPr>
            <w:r w:rsidRPr="00541D7F">
              <w:rPr>
                <w:rStyle w:val="Hyperlink"/>
                <w:rFonts w:ascii="Calibri" w:hAnsi="Calibri" w:cs="Calibri"/>
                <w:b/>
                <w:color w:val="auto"/>
                <w:sz w:val="22"/>
                <w:szCs w:val="22"/>
                <w:u w:val="none"/>
                <w:lang w:val="en-GB"/>
              </w:rPr>
              <w:t>Capability requirements</w:t>
            </w:r>
          </w:p>
        </w:tc>
        <w:tc>
          <w:tcPr>
            <w:tcW w:w="1017" w:type="dxa"/>
            <w:tcBorders>
              <w:tr2bl w:val="single" w:sz="4" w:space="0" w:color="auto"/>
            </w:tcBorders>
          </w:tcPr>
          <w:p w14:paraId="400E8798" w14:textId="77777777" w:rsidR="007066F9" w:rsidRPr="00541D7F" w:rsidRDefault="007066F9" w:rsidP="007066F9">
            <w:pPr>
              <w:jc w:val="both"/>
              <w:rPr>
                <w:rStyle w:val="Hyperlink"/>
                <w:rFonts w:ascii="Calibri" w:hAnsi="Calibri" w:cs="Calibri"/>
                <w:color w:val="auto"/>
                <w:sz w:val="22"/>
                <w:szCs w:val="22"/>
                <w:u w:val="none"/>
              </w:rPr>
            </w:pPr>
          </w:p>
        </w:tc>
        <w:tc>
          <w:tcPr>
            <w:tcW w:w="2410" w:type="dxa"/>
            <w:tcBorders>
              <w:tr2bl w:val="single" w:sz="4" w:space="0" w:color="auto"/>
            </w:tcBorders>
          </w:tcPr>
          <w:p w14:paraId="05790198" w14:textId="205D8D9D" w:rsidR="007066F9" w:rsidRPr="00541D7F" w:rsidRDefault="007066F9" w:rsidP="007066F9">
            <w:pPr>
              <w:jc w:val="both"/>
              <w:rPr>
                <w:rStyle w:val="Hyperlink"/>
                <w:rFonts w:ascii="Calibri" w:hAnsi="Calibri" w:cs="Calibri"/>
                <w:color w:val="auto"/>
                <w:sz w:val="22"/>
                <w:szCs w:val="22"/>
                <w:u w:val="none"/>
              </w:rPr>
            </w:pPr>
          </w:p>
        </w:tc>
      </w:tr>
      <w:tr w:rsidR="007066F9" w:rsidRPr="00541D7F" w14:paraId="0264220B" w14:textId="77777777" w:rsidTr="00254BE9">
        <w:tc>
          <w:tcPr>
            <w:tcW w:w="883" w:type="dxa"/>
          </w:tcPr>
          <w:p w14:paraId="1EA2F9C8" w14:textId="77777777" w:rsidR="007066F9" w:rsidRPr="00541D7F" w:rsidRDefault="007066F9" w:rsidP="007066F9">
            <w:pPr>
              <w:pStyle w:val="ListParagraph"/>
              <w:numPr>
                <w:ilvl w:val="1"/>
                <w:numId w:val="2"/>
              </w:numPr>
              <w:ind w:left="464" w:hanging="464"/>
              <w:jc w:val="both"/>
              <w:rPr>
                <w:rFonts w:ascii="Calibri" w:hAnsi="Calibri" w:cs="Calibri"/>
                <w:sz w:val="22"/>
                <w:szCs w:val="22"/>
              </w:rPr>
            </w:pPr>
          </w:p>
        </w:tc>
        <w:tc>
          <w:tcPr>
            <w:tcW w:w="3431" w:type="dxa"/>
          </w:tcPr>
          <w:p w14:paraId="6D553EF3" w14:textId="1D6CBC31" w:rsidR="007066F9" w:rsidRPr="00541D7F" w:rsidRDefault="007066F9">
            <w:pPr>
              <w:jc w:val="both"/>
              <w:rPr>
                <w:rStyle w:val="Hyperlink"/>
                <w:rFonts w:ascii="Calibri" w:hAnsi="Calibri" w:cs="Calibri"/>
                <w:color w:val="auto"/>
                <w:sz w:val="22"/>
                <w:szCs w:val="22"/>
                <w:u w:val="none"/>
              </w:rPr>
            </w:pPr>
            <w:r w:rsidRPr="00541D7F">
              <w:rPr>
                <w:rStyle w:val="Hyperlink"/>
                <w:rFonts w:ascii="Calibri" w:hAnsi="Calibri" w:cs="Calibri"/>
                <w:color w:val="auto"/>
                <w:sz w:val="22"/>
                <w:szCs w:val="22"/>
                <w:u w:val="none"/>
              </w:rPr>
              <w:t xml:space="preserve">UAV peab olema võimeline </w:t>
            </w:r>
            <w:r w:rsidR="00222BBC" w:rsidRPr="00222BBC">
              <w:rPr>
                <w:rFonts w:ascii="Calibri" w:hAnsi="Calibri" w:cs="Calibri"/>
                <w:sz w:val="22"/>
                <w:szCs w:val="22"/>
              </w:rPr>
              <w:t>edastama vaatlusandmeid päevasel, piiratu</w:t>
            </w:r>
            <w:r w:rsidR="00222BBC">
              <w:rPr>
                <w:rFonts w:ascii="Calibri" w:hAnsi="Calibri" w:cs="Calibri"/>
                <w:sz w:val="22"/>
                <w:szCs w:val="22"/>
              </w:rPr>
              <w:t>d nähtavusega kui ka öisel ajal.</w:t>
            </w:r>
          </w:p>
        </w:tc>
        <w:tc>
          <w:tcPr>
            <w:tcW w:w="3458" w:type="dxa"/>
          </w:tcPr>
          <w:p w14:paraId="7A5CF38C" w14:textId="415C72DD" w:rsidR="007066F9" w:rsidRPr="00541D7F" w:rsidRDefault="007066F9">
            <w:pPr>
              <w:jc w:val="both"/>
              <w:rPr>
                <w:rStyle w:val="Hyperlink"/>
                <w:rFonts w:ascii="Calibri" w:hAnsi="Calibri" w:cs="Calibri"/>
                <w:color w:val="auto"/>
                <w:sz w:val="22"/>
                <w:szCs w:val="22"/>
                <w:u w:val="none"/>
                <w:lang w:val="en-GB"/>
              </w:rPr>
            </w:pPr>
            <w:r w:rsidRPr="00541D7F">
              <w:rPr>
                <w:rStyle w:val="Hyperlink"/>
                <w:rFonts w:ascii="Calibri" w:hAnsi="Calibri" w:cs="Calibri"/>
                <w:color w:val="auto"/>
                <w:sz w:val="22"/>
                <w:szCs w:val="22"/>
                <w:u w:val="none"/>
                <w:lang w:val="en-GB"/>
              </w:rPr>
              <w:t xml:space="preserve">UAV must be capable </w:t>
            </w:r>
            <w:r w:rsidR="00222BBC">
              <w:rPr>
                <w:rStyle w:val="Hyperlink"/>
                <w:rFonts w:ascii="Calibri" w:hAnsi="Calibri" w:cs="Calibri"/>
                <w:color w:val="auto"/>
                <w:sz w:val="22"/>
                <w:szCs w:val="22"/>
                <w:u w:val="none"/>
                <w:lang w:val="en-GB"/>
              </w:rPr>
              <w:t xml:space="preserve">to </w:t>
            </w:r>
            <w:r w:rsidR="00222BBC" w:rsidRPr="00222BBC">
              <w:rPr>
                <w:rFonts w:ascii="Calibri" w:hAnsi="Calibri" w:cs="Calibri"/>
                <w:sz w:val="22"/>
                <w:szCs w:val="22"/>
                <w:lang w:val="en-GB"/>
              </w:rPr>
              <w:t>transmit observation data during day, restricted visibility and night time</w:t>
            </w:r>
            <w:r w:rsidR="00222BBC">
              <w:rPr>
                <w:rFonts w:ascii="Calibri" w:hAnsi="Calibri" w:cs="Calibri"/>
                <w:sz w:val="22"/>
                <w:szCs w:val="22"/>
                <w:lang w:val="en-GB"/>
              </w:rPr>
              <w:t>.</w:t>
            </w:r>
            <w:r w:rsidR="00222BBC" w:rsidRPr="00222BBC" w:rsidDel="00222BBC">
              <w:rPr>
                <w:rFonts w:ascii="Calibri" w:hAnsi="Calibri" w:cs="Calibri"/>
                <w:sz w:val="22"/>
                <w:szCs w:val="22"/>
                <w:lang w:val="en-GB"/>
              </w:rPr>
              <w:t xml:space="preserve"> </w:t>
            </w:r>
          </w:p>
        </w:tc>
        <w:tc>
          <w:tcPr>
            <w:tcW w:w="1017" w:type="dxa"/>
          </w:tcPr>
          <w:p w14:paraId="7BE8D06C" w14:textId="1792C27B" w:rsidR="007066F9" w:rsidRPr="00541D7F" w:rsidRDefault="002C7C43" w:rsidP="007066F9">
            <w:pPr>
              <w:jc w:val="both"/>
              <w:rPr>
                <w:rStyle w:val="Hyperlink"/>
                <w:rFonts w:ascii="Calibri" w:hAnsi="Calibri" w:cs="Calibri"/>
                <w:color w:val="auto"/>
                <w:sz w:val="22"/>
                <w:szCs w:val="22"/>
                <w:u w:val="none"/>
              </w:rPr>
            </w:pPr>
            <w:ins w:id="13" w:author="Microsoft Office User" w:date="2024-02-14T13:41:00Z">
              <w:r>
                <w:rPr>
                  <w:rStyle w:val="Hyperlink"/>
                  <w:rFonts w:ascii="Calibri" w:hAnsi="Calibri" w:cs="Calibri"/>
                  <w:color w:val="auto"/>
                  <w:sz w:val="22"/>
                  <w:szCs w:val="22"/>
                  <w:u w:val="none"/>
                </w:rPr>
                <w:t>Y</w:t>
              </w:r>
            </w:ins>
          </w:p>
        </w:tc>
        <w:tc>
          <w:tcPr>
            <w:tcW w:w="2410" w:type="dxa"/>
          </w:tcPr>
          <w:p w14:paraId="5AF84B0D" w14:textId="0874979B" w:rsidR="007066F9" w:rsidRPr="00541D7F" w:rsidRDefault="007066F9" w:rsidP="007066F9">
            <w:pPr>
              <w:jc w:val="both"/>
              <w:rPr>
                <w:rStyle w:val="Hyperlink"/>
                <w:rFonts w:ascii="Calibri" w:hAnsi="Calibri" w:cs="Calibri"/>
                <w:color w:val="auto"/>
                <w:sz w:val="22"/>
                <w:szCs w:val="22"/>
                <w:u w:val="none"/>
              </w:rPr>
            </w:pPr>
          </w:p>
        </w:tc>
      </w:tr>
      <w:tr w:rsidR="007066F9" w:rsidRPr="00541D7F" w14:paraId="47A9E0B1" w14:textId="77777777" w:rsidTr="00197DED">
        <w:tc>
          <w:tcPr>
            <w:tcW w:w="883" w:type="dxa"/>
          </w:tcPr>
          <w:p w14:paraId="3E1FB667" w14:textId="77777777" w:rsidR="007066F9" w:rsidRPr="00541D7F" w:rsidRDefault="007066F9" w:rsidP="007066F9">
            <w:pPr>
              <w:pStyle w:val="ListParagraph"/>
              <w:numPr>
                <w:ilvl w:val="0"/>
                <w:numId w:val="2"/>
              </w:numPr>
              <w:jc w:val="both"/>
              <w:rPr>
                <w:rFonts w:ascii="Calibri" w:hAnsi="Calibri" w:cs="Calibri"/>
                <w:b/>
                <w:sz w:val="22"/>
                <w:szCs w:val="22"/>
              </w:rPr>
            </w:pPr>
          </w:p>
        </w:tc>
        <w:tc>
          <w:tcPr>
            <w:tcW w:w="3431" w:type="dxa"/>
          </w:tcPr>
          <w:p w14:paraId="27E23FA1" w14:textId="48125A5F" w:rsidR="007066F9" w:rsidRPr="00541D7F" w:rsidRDefault="007066F9" w:rsidP="007066F9">
            <w:pPr>
              <w:pStyle w:val="Heading1"/>
              <w:numPr>
                <w:ilvl w:val="0"/>
                <w:numId w:val="0"/>
              </w:numPr>
              <w:rPr>
                <w:rFonts w:ascii="Calibri" w:hAnsi="Calibri" w:cs="Calibri"/>
                <w:sz w:val="22"/>
                <w:szCs w:val="22"/>
              </w:rPr>
            </w:pPr>
            <w:bookmarkStart w:id="14" w:name="_Toc132989330"/>
            <w:r w:rsidRPr="00541D7F">
              <w:rPr>
                <w:rFonts w:ascii="Calibri" w:hAnsi="Calibri" w:cs="Calibri"/>
                <w:sz w:val="22"/>
                <w:szCs w:val="22"/>
              </w:rPr>
              <w:t>Üldised nõuded</w:t>
            </w:r>
            <w:bookmarkEnd w:id="14"/>
          </w:p>
        </w:tc>
        <w:tc>
          <w:tcPr>
            <w:tcW w:w="3458" w:type="dxa"/>
          </w:tcPr>
          <w:p w14:paraId="5E8DC2E3" w14:textId="0321C68E" w:rsidR="007066F9" w:rsidRPr="00541D7F" w:rsidRDefault="007066F9" w:rsidP="007066F9">
            <w:pPr>
              <w:contextualSpacing/>
              <w:jc w:val="both"/>
              <w:rPr>
                <w:rFonts w:ascii="Calibri" w:hAnsi="Calibri" w:cs="Calibri"/>
                <w:sz w:val="22"/>
                <w:szCs w:val="22"/>
                <w:lang w:val="en-GB"/>
              </w:rPr>
            </w:pPr>
            <w:r w:rsidRPr="00541D7F">
              <w:rPr>
                <w:rFonts w:ascii="Calibri" w:hAnsi="Calibri" w:cs="Calibri"/>
                <w:b/>
                <w:sz w:val="22"/>
                <w:szCs w:val="22"/>
                <w:lang w:val="en-GB"/>
              </w:rPr>
              <w:t>General requirements</w:t>
            </w:r>
          </w:p>
        </w:tc>
        <w:tc>
          <w:tcPr>
            <w:tcW w:w="1017" w:type="dxa"/>
            <w:tcBorders>
              <w:tr2bl w:val="single" w:sz="4" w:space="0" w:color="auto"/>
            </w:tcBorders>
          </w:tcPr>
          <w:p w14:paraId="781EE15A" w14:textId="77777777" w:rsidR="007066F9" w:rsidRPr="00541D7F" w:rsidRDefault="007066F9" w:rsidP="007066F9">
            <w:pPr>
              <w:contextualSpacing/>
              <w:jc w:val="both"/>
              <w:rPr>
                <w:rFonts w:ascii="Calibri" w:hAnsi="Calibri" w:cs="Calibri"/>
                <w:sz w:val="22"/>
                <w:szCs w:val="22"/>
              </w:rPr>
            </w:pPr>
          </w:p>
        </w:tc>
        <w:tc>
          <w:tcPr>
            <w:tcW w:w="2410" w:type="dxa"/>
            <w:tcBorders>
              <w:tr2bl w:val="single" w:sz="4" w:space="0" w:color="auto"/>
            </w:tcBorders>
          </w:tcPr>
          <w:p w14:paraId="760F6530" w14:textId="5B1CBA2B" w:rsidR="007066F9" w:rsidRPr="00541D7F" w:rsidRDefault="007066F9" w:rsidP="007066F9">
            <w:pPr>
              <w:contextualSpacing/>
              <w:jc w:val="both"/>
              <w:rPr>
                <w:rFonts w:ascii="Calibri" w:hAnsi="Calibri" w:cs="Calibri"/>
                <w:sz w:val="22"/>
                <w:szCs w:val="22"/>
              </w:rPr>
            </w:pPr>
          </w:p>
        </w:tc>
      </w:tr>
      <w:tr w:rsidR="007066F9" w:rsidRPr="00541D7F" w14:paraId="0FE40AB5" w14:textId="77777777" w:rsidTr="00254BE9">
        <w:tc>
          <w:tcPr>
            <w:tcW w:w="883" w:type="dxa"/>
          </w:tcPr>
          <w:p w14:paraId="3F7E0F38" w14:textId="77777777" w:rsidR="007066F9" w:rsidRPr="00541D7F" w:rsidRDefault="007066F9" w:rsidP="007066F9">
            <w:pPr>
              <w:pStyle w:val="ListParagraph"/>
              <w:numPr>
                <w:ilvl w:val="1"/>
                <w:numId w:val="2"/>
              </w:numPr>
              <w:ind w:left="464" w:hanging="464"/>
              <w:jc w:val="both"/>
              <w:rPr>
                <w:rFonts w:ascii="Calibri" w:hAnsi="Calibri" w:cs="Calibri"/>
                <w:sz w:val="22"/>
                <w:szCs w:val="22"/>
              </w:rPr>
            </w:pPr>
          </w:p>
        </w:tc>
        <w:tc>
          <w:tcPr>
            <w:tcW w:w="3431" w:type="dxa"/>
          </w:tcPr>
          <w:p w14:paraId="621A9CCD" w14:textId="56F562A9" w:rsidR="007066F9" w:rsidRPr="00541D7F" w:rsidRDefault="007066F9" w:rsidP="007066F9">
            <w:pPr>
              <w:rPr>
                <w:rFonts w:ascii="Calibri" w:hAnsi="Calibri" w:cs="Calibri"/>
                <w:sz w:val="22"/>
                <w:szCs w:val="22"/>
              </w:rPr>
            </w:pPr>
            <w:r w:rsidRPr="00541D7F">
              <w:rPr>
                <w:rFonts w:ascii="Calibri" w:hAnsi="Calibri" w:cs="Calibri"/>
                <w:sz w:val="22"/>
                <w:szCs w:val="22"/>
              </w:rPr>
              <w:t>Tellijal on õigus nõuda  Pakkujalt viia läbi vastavuse kontrolli katsetusi veendumaks tehnilistele nõuetele vastavus</w:t>
            </w:r>
            <w:r w:rsidR="00283493">
              <w:rPr>
                <w:rFonts w:ascii="Calibri" w:hAnsi="Calibri" w:cs="Calibri"/>
                <w:sz w:val="22"/>
                <w:szCs w:val="22"/>
              </w:rPr>
              <w:t>e</w:t>
            </w:r>
            <w:r w:rsidRPr="00541D7F">
              <w:rPr>
                <w:rFonts w:ascii="Calibri" w:hAnsi="Calibri" w:cs="Calibri"/>
                <w:sz w:val="22"/>
                <w:szCs w:val="22"/>
              </w:rPr>
              <w:t>. Katsetuste vajadus ja sisu kooskõlastatakse Pakkujaga vähemalt 10 tööpäeva enne  katsetuste toimumist.</w:t>
            </w:r>
          </w:p>
        </w:tc>
        <w:tc>
          <w:tcPr>
            <w:tcW w:w="3458" w:type="dxa"/>
          </w:tcPr>
          <w:p w14:paraId="31FE4CED" w14:textId="476114A5" w:rsidR="007066F9" w:rsidRPr="00541D7F" w:rsidRDefault="007066F9" w:rsidP="007066F9">
            <w:pPr>
              <w:contextualSpacing/>
              <w:jc w:val="both"/>
              <w:rPr>
                <w:rFonts w:ascii="Calibri" w:hAnsi="Calibri" w:cs="Calibri"/>
                <w:sz w:val="22"/>
                <w:szCs w:val="22"/>
                <w:lang w:val="en-GB"/>
              </w:rPr>
            </w:pPr>
            <w:r w:rsidRPr="00541D7F">
              <w:rPr>
                <w:rFonts w:ascii="Calibri" w:hAnsi="Calibri" w:cs="Calibri"/>
                <w:sz w:val="22"/>
                <w:szCs w:val="22"/>
                <w:lang w:val="en-GB"/>
              </w:rPr>
              <w:t>The Procurer has the right to ask the Tenderer to conduct acceptance testing. The necessity and scope of the testing is agreed with the Tenderer at least 10 working days prior to delivery date.</w:t>
            </w:r>
          </w:p>
        </w:tc>
        <w:tc>
          <w:tcPr>
            <w:tcW w:w="1017" w:type="dxa"/>
          </w:tcPr>
          <w:p w14:paraId="03D9DB85" w14:textId="63C2D6BC" w:rsidR="007066F9" w:rsidRPr="00541D7F" w:rsidRDefault="002C7C43" w:rsidP="007066F9">
            <w:pPr>
              <w:contextualSpacing/>
              <w:jc w:val="both"/>
              <w:rPr>
                <w:rFonts w:ascii="Calibri" w:hAnsi="Calibri" w:cs="Calibri"/>
                <w:sz w:val="22"/>
                <w:szCs w:val="22"/>
              </w:rPr>
            </w:pPr>
            <w:ins w:id="15" w:author="Microsoft Office User" w:date="2024-02-14T13:41:00Z">
              <w:r>
                <w:rPr>
                  <w:rFonts w:ascii="Calibri" w:hAnsi="Calibri" w:cs="Calibri"/>
                  <w:sz w:val="22"/>
                  <w:szCs w:val="22"/>
                </w:rPr>
                <w:t>Y</w:t>
              </w:r>
            </w:ins>
          </w:p>
        </w:tc>
        <w:tc>
          <w:tcPr>
            <w:tcW w:w="2410" w:type="dxa"/>
          </w:tcPr>
          <w:p w14:paraId="57C7325D" w14:textId="14E85005" w:rsidR="007066F9" w:rsidRPr="00541D7F" w:rsidRDefault="007066F9" w:rsidP="007066F9">
            <w:pPr>
              <w:contextualSpacing/>
              <w:jc w:val="both"/>
              <w:rPr>
                <w:rFonts w:ascii="Calibri" w:hAnsi="Calibri" w:cs="Calibri"/>
                <w:sz w:val="22"/>
                <w:szCs w:val="22"/>
              </w:rPr>
            </w:pPr>
          </w:p>
        </w:tc>
      </w:tr>
      <w:tr w:rsidR="007066F9" w:rsidRPr="00541D7F" w14:paraId="131C6E14" w14:textId="77777777" w:rsidTr="00254BE9">
        <w:tc>
          <w:tcPr>
            <w:tcW w:w="883" w:type="dxa"/>
          </w:tcPr>
          <w:p w14:paraId="4700D111" w14:textId="77777777" w:rsidR="007066F9" w:rsidRPr="00541D7F" w:rsidRDefault="007066F9" w:rsidP="007066F9">
            <w:pPr>
              <w:pStyle w:val="ListParagraph"/>
              <w:numPr>
                <w:ilvl w:val="1"/>
                <w:numId w:val="2"/>
              </w:numPr>
              <w:ind w:left="464" w:hanging="464"/>
              <w:jc w:val="both"/>
              <w:rPr>
                <w:rFonts w:ascii="Calibri" w:hAnsi="Calibri" w:cs="Calibri"/>
                <w:sz w:val="22"/>
                <w:szCs w:val="22"/>
              </w:rPr>
            </w:pPr>
          </w:p>
        </w:tc>
        <w:tc>
          <w:tcPr>
            <w:tcW w:w="3431" w:type="dxa"/>
          </w:tcPr>
          <w:p w14:paraId="30FD6497" w14:textId="298A92B6" w:rsidR="007066F9" w:rsidRPr="00541D7F" w:rsidRDefault="007066F9" w:rsidP="007066F9">
            <w:pPr>
              <w:pStyle w:val="List2"/>
              <w:ind w:left="0" w:firstLine="0"/>
              <w:jc w:val="left"/>
              <w:rPr>
                <w:rFonts w:ascii="Calibri" w:hAnsi="Calibri" w:cs="Calibri"/>
                <w:szCs w:val="22"/>
              </w:rPr>
            </w:pPr>
            <w:r w:rsidRPr="00541D7F">
              <w:rPr>
                <w:rFonts w:ascii="Calibri" w:hAnsi="Calibri" w:cs="Calibri"/>
                <w:szCs w:val="22"/>
              </w:rPr>
              <w:t xml:space="preserve">UAV peab vastama kaitseministri poolt 18.10.2019 vastu võetud määruse nr 20 </w:t>
            </w:r>
            <w:hyperlink r:id="rId11" w:history="1">
              <w:r w:rsidRPr="00541D7F">
                <w:rPr>
                  <w:rStyle w:val="Hyperlink"/>
                  <w:rFonts w:ascii="Calibri" w:hAnsi="Calibri" w:cs="Calibri"/>
                  <w:color w:val="auto"/>
                  <w:szCs w:val="22"/>
                </w:rPr>
                <w:t>„Kaitselennundusmäärustik“</w:t>
              </w:r>
            </w:hyperlink>
            <w:r w:rsidRPr="00541D7F">
              <w:rPr>
                <w:rFonts w:ascii="Calibri" w:hAnsi="Calibri" w:cs="Calibri"/>
                <w:szCs w:val="22"/>
              </w:rPr>
              <w:t xml:space="preserve"> nõuetele. </w:t>
            </w:r>
          </w:p>
        </w:tc>
        <w:tc>
          <w:tcPr>
            <w:tcW w:w="3458" w:type="dxa"/>
          </w:tcPr>
          <w:p w14:paraId="0F924822" w14:textId="43CC0837" w:rsidR="007066F9" w:rsidRPr="00541D7F" w:rsidRDefault="007066F9" w:rsidP="007066F9">
            <w:pPr>
              <w:contextualSpacing/>
              <w:jc w:val="both"/>
              <w:rPr>
                <w:rFonts w:ascii="Calibri" w:hAnsi="Calibri" w:cs="Calibri"/>
                <w:sz w:val="22"/>
                <w:szCs w:val="22"/>
                <w:lang w:val="en-GB"/>
              </w:rPr>
            </w:pPr>
            <w:r w:rsidRPr="00541D7F">
              <w:rPr>
                <w:rFonts w:ascii="Calibri" w:hAnsi="Calibri" w:cs="Calibri"/>
                <w:sz w:val="22"/>
                <w:szCs w:val="22"/>
                <w:lang w:val="en-GB"/>
              </w:rPr>
              <w:t>Estonian Ministry of Defence Regulation no. 20 “Military aviation regulation” must be followed.</w:t>
            </w:r>
          </w:p>
        </w:tc>
        <w:tc>
          <w:tcPr>
            <w:tcW w:w="1017" w:type="dxa"/>
          </w:tcPr>
          <w:p w14:paraId="1E8D3F8B" w14:textId="075F42C1" w:rsidR="007066F9" w:rsidRPr="00541D7F" w:rsidRDefault="002C7C43" w:rsidP="007066F9">
            <w:pPr>
              <w:contextualSpacing/>
              <w:jc w:val="both"/>
              <w:rPr>
                <w:rFonts w:ascii="Calibri" w:hAnsi="Calibri" w:cs="Calibri"/>
                <w:sz w:val="22"/>
                <w:szCs w:val="22"/>
              </w:rPr>
            </w:pPr>
            <w:ins w:id="16" w:author="Microsoft Office User" w:date="2024-02-14T13:41:00Z">
              <w:r>
                <w:rPr>
                  <w:rFonts w:ascii="Calibri" w:hAnsi="Calibri" w:cs="Calibri"/>
                  <w:sz w:val="22"/>
                  <w:szCs w:val="22"/>
                </w:rPr>
                <w:t>Y</w:t>
              </w:r>
            </w:ins>
          </w:p>
        </w:tc>
        <w:tc>
          <w:tcPr>
            <w:tcW w:w="2410" w:type="dxa"/>
          </w:tcPr>
          <w:p w14:paraId="5E1CD4CC" w14:textId="7423DAC9" w:rsidR="007066F9" w:rsidRPr="00541D7F" w:rsidRDefault="007066F9" w:rsidP="007066F9">
            <w:pPr>
              <w:contextualSpacing/>
              <w:jc w:val="both"/>
              <w:rPr>
                <w:rFonts w:ascii="Calibri" w:hAnsi="Calibri" w:cs="Calibri"/>
                <w:sz w:val="22"/>
                <w:szCs w:val="22"/>
              </w:rPr>
            </w:pPr>
          </w:p>
        </w:tc>
      </w:tr>
      <w:tr w:rsidR="007066F9" w:rsidRPr="00541D7F" w14:paraId="68CAC360" w14:textId="77777777" w:rsidTr="00254BE9">
        <w:tc>
          <w:tcPr>
            <w:tcW w:w="883" w:type="dxa"/>
          </w:tcPr>
          <w:p w14:paraId="6CA375E8" w14:textId="77777777" w:rsidR="007066F9" w:rsidRPr="00541D7F" w:rsidRDefault="007066F9" w:rsidP="007066F9">
            <w:pPr>
              <w:pStyle w:val="ListParagraph"/>
              <w:numPr>
                <w:ilvl w:val="1"/>
                <w:numId w:val="2"/>
              </w:numPr>
              <w:ind w:left="464" w:hanging="464"/>
              <w:jc w:val="both"/>
              <w:rPr>
                <w:rFonts w:ascii="Calibri" w:hAnsi="Calibri" w:cs="Calibri"/>
                <w:sz w:val="22"/>
                <w:szCs w:val="22"/>
              </w:rPr>
            </w:pPr>
          </w:p>
        </w:tc>
        <w:tc>
          <w:tcPr>
            <w:tcW w:w="3431" w:type="dxa"/>
          </w:tcPr>
          <w:p w14:paraId="2913844F" w14:textId="448A2BC8" w:rsidR="007066F9" w:rsidRPr="00541D7F" w:rsidRDefault="007066F9" w:rsidP="007066F9">
            <w:pPr>
              <w:contextualSpacing/>
              <w:jc w:val="both"/>
              <w:rPr>
                <w:rFonts w:ascii="Calibri" w:hAnsi="Calibri" w:cs="Calibri"/>
                <w:sz w:val="22"/>
                <w:szCs w:val="22"/>
              </w:rPr>
            </w:pPr>
            <w:r w:rsidRPr="00541D7F">
              <w:rPr>
                <w:rFonts w:ascii="Calibri" w:hAnsi="Calibri" w:cs="Calibri"/>
                <w:sz w:val="22"/>
                <w:szCs w:val="22"/>
              </w:rPr>
              <w:t>UAV peab olema kasutamata, tootmisaasta vähemalt tellimuse esitamisele eelnev aasta.</w:t>
            </w:r>
          </w:p>
        </w:tc>
        <w:tc>
          <w:tcPr>
            <w:tcW w:w="3458" w:type="dxa"/>
          </w:tcPr>
          <w:p w14:paraId="664268BB" w14:textId="57081577" w:rsidR="007066F9" w:rsidRPr="00541D7F" w:rsidRDefault="007066F9" w:rsidP="007066F9">
            <w:pPr>
              <w:contextualSpacing/>
              <w:jc w:val="both"/>
              <w:rPr>
                <w:rFonts w:ascii="Calibri" w:hAnsi="Calibri" w:cs="Calibri"/>
                <w:sz w:val="22"/>
                <w:szCs w:val="22"/>
                <w:lang w:val="en-GB"/>
              </w:rPr>
            </w:pPr>
            <w:r w:rsidRPr="00541D7F">
              <w:rPr>
                <w:rFonts w:ascii="Calibri" w:hAnsi="Calibri" w:cs="Calibri"/>
                <w:sz w:val="22"/>
                <w:szCs w:val="22"/>
                <w:lang w:val="en-GB"/>
              </w:rPr>
              <w:t>The deliverable UAV must be new, date of production at least one year prior to contractual order.</w:t>
            </w:r>
          </w:p>
        </w:tc>
        <w:tc>
          <w:tcPr>
            <w:tcW w:w="1017" w:type="dxa"/>
          </w:tcPr>
          <w:p w14:paraId="3560A94E" w14:textId="6FBD9A4A" w:rsidR="007066F9" w:rsidRPr="00541D7F" w:rsidRDefault="002C7C43" w:rsidP="007066F9">
            <w:pPr>
              <w:contextualSpacing/>
              <w:jc w:val="both"/>
              <w:rPr>
                <w:rFonts w:ascii="Calibri" w:hAnsi="Calibri" w:cs="Calibri"/>
                <w:sz w:val="22"/>
                <w:szCs w:val="22"/>
              </w:rPr>
            </w:pPr>
            <w:ins w:id="17" w:author="Microsoft Office User" w:date="2024-02-14T13:41:00Z">
              <w:r>
                <w:rPr>
                  <w:rFonts w:ascii="Calibri" w:hAnsi="Calibri" w:cs="Calibri"/>
                  <w:sz w:val="22"/>
                  <w:szCs w:val="22"/>
                </w:rPr>
                <w:t>Y</w:t>
              </w:r>
            </w:ins>
          </w:p>
        </w:tc>
        <w:tc>
          <w:tcPr>
            <w:tcW w:w="2410" w:type="dxa"/>
          </w:tcPr>
          <w:p w14:paraId="41C97643" w14:textId="69219586" w:rsidR="007066F9" w:rsidRPr="00541D7F" w:rsidRDefault="007066F9" w:rsidP="007066F9">
            <w:pPr>
              <w:contextualSpacing/>
              <w:jc w:val="both"/>
              <w:rPr>
                <w:rFonts w:ascii="Calibri" w:hAnsi="Calibri" w:cs="Calibri"/>
                <w:sz w:val="22"/>
                <w:szCs w:val="22"/>
              </w:rPr>
            </w:pPr>
          </w:p>
        </w:tc>
      </w:tr>
      <w:tr w:rsidR="007066F9" w:rsidRPr="00541D7F" w14:paraId="58CACE28" w14:textId="77777777" w:rsidTr="00254BE9">
        <w:tc>
          <w:tcPr>
            <w:tcW w:w="883" w:type="dxa"/>
          </w:tcPr>
          <w:p w14:paraId="26755C0C" w14:textId="77777777" w:rsidR="007066F9" w:rsidRPr="00541D7F" w:rsidRDefault="007066F9" w:rsidP="007066F9">
            <w:pPr>
              <w:pStyle w:val="ListParagraph"/>
              <w:numPr>
                <w:ilvl w:val="1"/>
                <w:numId w:val="2"/>
              </w:numPr>
              <w:ind w:left="464" w:hanging="464"/>
              <w:jc w:val="both"/>
              <w:rPr>
                <w:rFonts w:ascii="Calibri" w:hAnsi="Calibri" w:cs="Calibri"/>
                <w:sz w:val="22"/>
                <w:szCs w:val="22"/>
              </w:rPr>
            </w:pPr>
          </w:p>
        </w:tc>
        <w:tc>
          <w:tcPr>
            <w:tcW w:w="3431" w:type="dxa"/>
          </w:tcPr>
          <w:p w14:paraId="45B62E50" w14:textId="7D2CAFE1" w:rsidR="007066F9" w:rsidRPr="00541D7F" w:rsidRDefault="007066F9" w:rsidP="007066F9">
            <w:pPr>
              <w:contextualSpacing/>
              <w:jc w:val="both"/>
              <w:rPr>
                <w:rFonts w:ascii="Calibri" w:hAnsi="Calibri" w:cs="Calibri"/>
                <w:sz w:val="22"/>
                <w:szCs w:val="22"/>
              </w:rPr>
            </w:pPr>
            <w:r w:rsidRPr="00541D7F">
              <w:rPr>
                <w:rFonts w:ascii="Calibri" w:hAnsi="Calibri" w:cs="Calibri"/>
                <w:sz w:val="22"/>
                <w:szCs w:val="22"/>
              </w:rPr>
              <w:t xml:space="preserve">Tarnitud UAV peab olema terviklik ja kasutusvalmis, kõik tööriistad ja </w:t>
            </w:r>
            <w:r w:rsidRPr="00541D7F">
              <w:rPr>
                <w:rFonts w:ascii="Calibri" w:hAnsi="Calibri" w:cs="Calibri"/>
                <w:sz w:val="22"/>
                <w:szCs w:val="22"/>
              </w:rPr>
              <w:lastRenderedPageBreak/>
              <w:t>tarvikud peavad asuma neile ettenähtud kohtades</w:t>
            </w:r>
          </w:p>
        </w:tc>
        <w:tc>
          <w:tcPr>
            <w:tcW w:w="3458" w:type="dxa"/>
          </w:tcPr>
          <w:p w14:paraId="741D1C2F" w14:textId="34F76B2F" w:rsidR="007066F9" w:rsidRPr="00541D7F" w:rsidRDefault="007066F9" w:rsidP="007066F9">
            <w:pPr>
              <w:contextualSpacing/>
              <w:jc w:val="both"/>
              <w:rPr>
                <w:rFonts w:ascii="Calibri" w:hAnsi="Calibri" w:cs="Calibri"/>
                <w:sz w:val="22"/>
                <w:szCs w:val="22"/>
                <w:lang w:val="en-GB"/>
              </w:rPr>
            </w:pPr>
            <w:r w:rsidRPr="00541D7F">
              <w:rPr>
                <w:rFonts w:ascii="Calibri" w:hAnsi="Calibri" w:cs="Calibri"/>
                <w:sz w:val="22"/>
                <w:szCs w:val="22"/>
                <w:lang w:val="en-GB"/>
              </w:rPr>
              <w:lastRenderedPageBreak/>
              <w:t xml:space="preserve">The UAV is delivered in complete and ready to use condition, all the </w:t>
            </w:r>
            <w:r w:rsidRPr="00541D7F">
              <w:rPr>
                <w:rFonts w:ascii="Calibri" w:hAnsi="Calibri" w:cs="Calibri"/>
                <w:sz w:val="22"/>
                <w:szCs w:val="22"/>
                <w:lang w:val="en-GB"/>
              </w:rPr>
              <w:lastRenderedPageBreak/>
              <w:t>tools and accessories are located in their designated places.</w:t>
            </w:r>
          </w:p>
        </w:tc>
        <w:tc>
          <w:tcPr>
            <w:tcW w:w="1017" w:type="dxa"/>
          </w:tcPr>
          <w:p w14:paraId="7007525A" w14:textId="2F7F768B" w:rsidR="007066F9" w:rsidRPr="00541D7F" w:rsidRDefault="002C7C43" w:rsidP="007066F9">
            <w:pPr>
              <w:contextualSpacing/>
              <w:jc w:val="both"/>
              <w:rPr>
                <w:rFonts w:ascii="Calibri" w:hAnsi="Calibri" w:cs="Calibri"/>
                <w:sz w:val="22"/>
                <w:szCs w:val="22"/>
              </w:rPr>
            </w:pPr>
            <w:ins w:id="18" w:author="Microsoft Office User" w:date="2024-02-14T13:42:00Z">
              <w:r>
                <w:rPr>
                  <w:rFonts w:ascii="Calibri" w:hAnsi="Calibri" w:cs="Calibri"/>
                  <w:sz w:val="22"/>
                  <w:szCs w:val="22"/>
                </w:rPr>
                <w:lastRenderedPageBreak/>
                <w:t>y</w:t>
              </w:r>
            </w:ins>
          </w:p>
        </w:tc>
        <w:tc>
          <w:tcPr>
            <w:tcW w:w="2410" w:type="dxa"/>
          </w:tcPr>
          <w:p w14:paraId="3285F9BE" w14:textId="27EFCC8C" w:rsidR="007066F9" w:rsidRPr="00541D7F" w:rsidRDefault="007066F9" w:rsidP="007066F9">
            <w:pPr>
              <w:contextualSpacing/>
              <w:jc w:val="both"/>
              <w:rPr>
                <w:rFonts w:ascii="Calibri" w:hAnsi="Calibri" w:cs="Calibri"/>
                <w:strike/>
                <w:sz w:val="22"/>
                <w:szCs w:val="22"/>
              </w:rPr>
            </w:pPr>
          </w:p>
        </w:tc>
      </w:tr>
      <w:tr w:rsidR="007066F9" w:rsidRPr="00541D7F" w14:paraId="675E10A2" w14:textId="77777777" w:rsidTr="00254BE9">
        <w:tc>
          <w:tcPr>
            <w:tcW w:w="883" w:type="dxa"/>
          </w:tcPr>
          <w:p w14:paraId="2BEC4E92" w14:textId="77777777" w:rsidR="007066F9" w:rsidRPr="00541D7F" w:rsidRDefault="007066F9" w:rsidP="007066F9">
            <w:pPr>
              <w:pStyle w:val="ListParagraph"/>
              <w:numPr>
                <w:ilvl w:val="1"/>
                <w:numId w:val="2"/>
              </w:numPr>
              <w:ind w:left="464" w:hanging="464"/>
              <w:jc w:val="both"/>
              <w:rPr>
                <w:rFonts w:ascii="Calibri" w:hAnsi="Calibri" w:cs="Calibri"/>
                <w:sz w:val="22"/>
                <w:szCs w:val="22"/>
              </w:rPr>
            </w:pPr>
          </w:p>
        </w:tc>
        <w:tc>
          <w:tcPr>
            <w:tcW w:w="3431" w:type="dxa"/>
          </w:tcPr>
          <w:p w14:paraId="20E7A6A3" w14:textId="279CF4AF" w:rsidR="007066F9" w:rsidRPr="00541D7F" w:rsidRDefault="007066F9">
            <w:pPr>
              <w:contextualSpacing/>
              <w:jc w:val="both"/>
              <w:rPr>
                <w:rFonts w:ascii="Calibri" w:hAnsi="Calibri" w:cs="Calibri"/>
                <w:sz w:val="22"/>
                <w:szCs w:val="22"/>
              </w:rPr>
            </w:pPr>
            <w:r w:rsidRPr="00541D7F">
              <w:rPr>
                <w:rFonts w:ascii="Calibri" w:hAnsi="Calibri" w:cs="Calibri"/>
                <w:sz w:val="22"/>
                <w:szCs w:val="22"/>
              </w:rPr>
              <w:t xml:space="preserve">UAV ja paigaldatud seadmete varuosade (või asendusosade) saadavust tuleb kinnitada vähemalt </w:t>
            </w:r>
            <w:r w:rsidR="000C78AE">
              <w:rPr>
                <w:rFonts w:ascii="Calibri" w:hAnsi="Calibri" w:cs="Calibri"/>
                <w:sz w:val="22"/>
                <w:szCs w:val="22"/>
              </w:rPr>
              <w:t>2</w:t>
            </w:r>
            <w:r w:rsidRPr="00541D7F">
              <w:rPr>
                <w:rFonts w:ascii="Calibri" w:hAnsi="Calibri" w:cs="Calibri"/>
                <w:sz w:val="22"/>
                <w:szCs w:val="22"/>
              </w:rPr>
              <w:t xml:space="preserve"> aastaks alates lõpliku kohapealse vastuvõtmise kuupäevast. </w:t>
            </w:r>
          </w:p>
        </w:tc>
        <w:tc>
          <w:tcPr>
            <w:tcW w:w="3458" w:type="dxa"/>
          </w:tcPr>
          <w:p w14:paraId="72B83037" w14:textId="04970282" w:rsidR="007066F9" w:rsidRPr="00541D7F" w:rsidRDefault="007066F9">
            <w:pPr>
              <w:contextualSpacing/>
              <w:jc w:val="both"/>
              <w:rPr>
                <w:rFonts w:ascii="Calibri" w:hAnsi="Calibri" w:cs="Calibri"/>
                <w:sz w:val="22"/>
                <w:szCs w:val="22"/>
                <w:lang w:val="en-GB"/>
              </w:rPr>
            </w:pPr>
            <w:r w:rsidRPr="00541D7F">
              <w:rPr>
                <w:rFonts w:ascii="Calibri" w:hAnsi="Calibri" w:cs="Calibri"/>
                <w:sz w:val="22"/>
                <w:szCs w:val="22"/>
                <w:lang w:val="en-GB"/>
              </w:rPr>
              <w:t xml:space="preserve">The spare parts (or substitutes) availability for UAV and equipment mounted shall be confirmed from the day of final at site acceptance for a period of not less than </w:t>
            </w:r>
            <w:r w:rsidR="000C78AE">
              <w:rPr>
                <w:rFonts w:ascii="Calibri" w:hAnsi="Calibri" w:cs="Calibri"/>
                <w:sz w:val="22"/>
                <w:szCs w:val="22"/>
                <w:lang w:val="en-GB"/>
              </w:rPr>
              <w:t>2</w:t>
            </w:r>
            <w:r w:rsidRPr="00541D7F">
              <w:rPr>
                <w:rFonts w:ascii="Calibri" w:hAnsi="Calibri" w:cs="Calibri"/>
                <w:sz w:val="22"/>
                <w:szCs w:val="22"/>
                <w:lang w:val="en-GB"/>
              </w:rPr>
              <w:t xml:space="preserve"> years. </w:t>
            </w:r>
          </w:p>
        </w:tc>
        <w:tc>
          <w:tcPr>
            <w:tcW w:w="1017" w:type="dxa"/>
          </w:tcPr>
          <w:p w14:paraId="48F62FCC" w14:textId="7F7D01BF" w:rsidR="007066F9" w:rsidRPr="00541D7F" w:rsidRDefault="002C7C43" w:rsidP="007066F9">
            <w:pPr>
              <w:contextualSpacing/>
              <w:jc w:val="both"/>
              <w:rPr>
                <w:rFonts w:ascii="Calibri" w:hAnsi="Calibri" w:cs="Calibri"/>
                <w:sz w:val="22"/>
                <w:szCs w:val="22"/>
              </w:rPr>
            </w:pPr>
            <w:ins w:id="19" w:author="Microsoft Office User" w:date="2024-02-14T13:42:00Z">
              <w:r>
                <w:rPr>
                  <w:rFonts w:ascii="Calibri" w:hAnsi="Calibri" w:cs="Calibri"/>
                  <w:sz w:val="22"/>
                  <w:szCs w:val="22"/>
                </w:rPr>
                <w:t>Y</w:t>
              </w:r>
            </w:ins>
          </w:p>
        </w:tc>
        <w:tc>
          <w:tcPr>
            <w:tcW w:w="2410" w:type="dxa"/>
          </w:tcPr>
          <w:p w14:paraId="31857173" w14:textId="3B93D8AF" w:rsidR="007066F9" w:rsidRPr="00541D7F" w:rsidRDefault="007066F9" w:rsidP="007066F9">
            <w:pPr>
              <w:contextualSpacing/>
              <w:jc w:val="both"/>
              <w:rPr>
                <w:rFonts w:ascii="Calibri" w:hAnsi="Calibri" w:cs="Calibri"/>
                <w:sz w:val="22"/>
                <w:szCs w:val="22"/>
              </w:rPr>
            </w:pPr>
          </w:p>
        </w:tc>
      </w:tr>
      <w:tr w:rsidR="007066F9" w:rsidRPr="00541D7F" w14:paraId="211E82C6" w14:textId="77777777" w:rsidTr="00254BE9">
        <w:tc>
          <w:tcPr>
            <w:tcW w:w="883" w:type="dxa"/>
          </w:tcPr>
          <w:p w14:paraId="7FB1423F" w14:textId="77777777" w:rsidR="007066F9" w:rsidRPr="00541D7F" w:rsidRDefault="007066F9" w:rsidP="007066F9">
            <w:pPr>
              <w:pStyle w:val="ListParagraph"/>
              <w:numPr>
                <w:ilvl w:val="1"/>
                <w:numId w:val="2"/>
              </w:numPr>
              <w:ind w:left="464" w:hanging="464"/>
              <w:jc w:val="both"/>
              <w:rPr>
                <w:rFonts w:ascii="Calibri" w:hAnsi="Calibri" w:cs="Calibri"/>
                <w:sz w:val="22"/>
                <w:szCs w:val="22"/>
              </w:rPr>
            </w:pPr>
          </w:p>
        </w:tc>
        <w:tc>
          <w:tcPr>
            <w:tcW w:w="3431" w:type="dxa"/>
          </w:tcPr>
          <w:p w14:paraId="4E47702F" w14:textId="79F2C35C" w:rsidR="007066F9" w:rsidRPr="00541D7F" w:rsidRDefault="007066F9" w:rsidP="007066F9">
            <w:pPr>
              <w:contextualSpacing/>
              <w:jc w:val="both"/>
              <w:rPr>
                <w:rFonts w:ascii="Calibri" w:hAnsi="Calibri" w:cs="Calibri"/>
                <w:sz w:val="22"/>
                <w:szCs w:val="22"/>
              </w:rPr>
            </w:pPr>
            <w:r>
              <w:rPr>
                <w:rFonts w:ascii="Calibri" w:hAnsi="Calibri" w:cs="Calibri"/>
                <w:sz w:val="22"/>
                <w:szCs w:val="22"/>
              </w:rPr>
              <w:t xml:space="preserve">Moldova Vabariigile ostetava kaubaga seotud koolitused, </w:t>
            </w:r>
            <w:proofErr w:type="spellStart"/>
            <w:r>
              <w:rPr>
                <w:rFonts w:ascii="Calibri" w:hAnsi="Calibri" w:cs="Calibri"/>
                <w:sz w:val="22"/>
                <w:szCs w:val="22"/>
              </w:rPr>
              <w:t>remont-ja</w:t>
            </w:r>
            <w:proofErr w:type="spellEnd"/>
            <w:r>
              <w:rPr>
                <w:rFonts w:ascii="Calibri" w:hAnsi="Calibri" w:cs="Calibri"/>
                <w:sz w:val="22"/>
                <w:szCs w:val="22"/>
              </w:rPr>
              <w:t xml:space="preserve"> garantiitööde asukohad lepitakse kokku hankelepingutes. </w:t>
            </w:r>
          </w:p>
        </w:tc>
        <w:tc>
          <w:tcPr>
            <w:tcW w:w="3458" w:type="dxa"/>
          </w:tcPr>
          <w:p w14:paraId="25A79A4F" w14:textId="4C1473DE" w:rsidR="007066F9" w:rsidRPr="00541D7F" w:rsidRDefault="007066F9" w:rsidP="007066F9">
            <w:pPr>
              <w:contextualSpacing/>
              <w:jc w:val="both"/>
              <w:rPr>
                <w:rFonts w:ascii="Calibri" w:hAnsi="Calibri" w:cs="Calibri"/>
                <w:sz w:val="22"/>
                <w:szCs w:val="22"/>
                <w:lang w:val="en-GB"/>
              </w:rPr>
            </w:pPr>
            <w:r>
              <w:rPr>
                <w:rFonts w:ascii="Calibri" w:hAnsi="Calibri" w:cs="Calibri"/>
                <w:sz w:val="22"/>
                <w:szCs w:val="22"/>
                <w:lang w:val="en-GB"/>
              </w:rPr>
              <w:t>L</w:t>
            </w:r>
            <w:r w:rsidRPr="00140B4C">
              <w:rPr>
                <w:rFonts w:ascii="Calibri" w:hAnsi="Calibri" w:cs="Calibri"/>
                <w:sz w:val="22"/>
                <w:szCs w:val="22"/>
                <w:lang w:val="en-GB"/>
              </w:rPr>
              <w:t xml:space="preserve">ocations of </w:t>
            </w:r>
            <w:r>
              <w:rPr>
                <w:rFonts w:ascii="Calibri" w:hAnsi="Calibri" w:cs="Calibri"/>
                <w:sz w:val="22"/>
                <w:szCs w:val="22"/>
                <w:lang w:val="en-GB"/>
              </w:rPr>
              <w:t xml:space="preserve">trainings, </w:t>
            </w:r>
            <w:r w:rsidRPr="00140B4C">
              <w:rPr>
                <w:rFonts w:ascii="Calibri" w:hAnsi="Calibri" w:cs="Calibri"/>
                <w:sz w:val="22"/>
                <w:szCs w:val="22"/>
                <w:lang w:val="en-GB"/>
              </w:rPr>
              <w:t xml:space="preserve">repair and warranty work are </w:t>
            </w:r>
            <w:proofErr w:type="gramStart"/>
            <w:r w:rsidRPr="00140B4C">
              <w:rPr>
                <w:rFonts w:ascii="Calibri" w:hAnsi="Calibri" w:cs="Calibri"/>
                <w:sz w:val="22"/>
                <w:szCs w:val="22"/>
                <w:lang w:val="en-GB"/>
              </w:rPr>
              <w:t>agreed  in</w:t>
            </w:r>
            <w:proofErr w:type="gramEnd"/>
            <w:r w:rsidRPr="00140B4C">
              <w:rPr>
                <w:rFonts w:ascii="Calibri" w:hAnsi="Calibri" w:cs="Calibri"/>
                <w:sz w:val="22"/>
                <w:szCs w:val="22"/>
                <w:lang w:val="en-GB"/>
              </w:rPr>
              <w:t xml:space="preserve"> contracts.</w:t>
            </w:r>
          </w:p>
        </w:tc>
        <w:tc>
          <w:tcPr>
            <w:tcW w:w="1017" w:type="dxa"/>
          </w:tcPr>
          <w:p w14:paraId="29D79D5F" w14:textId="04E8178D" w:rsidR="007066F9" w:rsidRPr="00541D7F" w:rsidRDefault="002C7C43" w:rsidP="007066F9">
            <w:pPr>
              <w:contextualSpacing/>
              <w:jc w:val="both"/>
              <w:rPr>
                <w:rFonts w:ascii="Calibri" w:hAnsi="Calibri" w:cs="Calibri"/>
                <w:sz w:val="22"/>
                <w:szCs w:val="22"/>
              </w:rPr>
            </w:pPr>
            <w:ins w:id="20" w:author="Microsoft Office User" w:date="2024-02-14T13:42:00Z">
              <w:r>
                <w:rPr>
                  <w:rFonts w:ascii="Calibri" w:hAnsi="Calibri" w:cs="Calibri"/>
                  <w:sz w:val="22"/>
                  <w:szCs w:val="22"/>
                </w:rPr>
                <w:t>Y</w:t>
              </w:r>
            </w:ins>
          </w:p>
        </w:tc>
        <w:tc>
          <w:tcPr>
            <w:tcW w:w="2410" w:type="dxa"/>
          </w:tcPr>
          <w:p w14:paraId="4FBD02BA" w14:textId="77777777" w:rsidR="007066F9" w:rsidRPr="00541D7F" w:rsidRDefault="007066F9" w:rsidP="007066F9">
            <w:pPr>
              <w:contextualSpacing/>
              <w:jc w:val="both"/>
              <w:rPr>
                <w:rFonts w:ascii="Calibri" w:hAnsi="Calibri" w:cs="Calibri"/>
                <w:sz w:val="22"/>
                <w:szCs w:val="22"/>
              </w:rPr>
            </w:pPr>
          </w:p>
        </w:tc>
      </w:tr>
      <w:tr w:rsidR="007066F9" w:rsidRPr="00541D7F" w14:paraId="22557BD4" w14:textId="77777777" w:rsidTr="00197DED">
        <w:tc>
          <w:tcPr>
            <w:tcW w:w="883" w:type="dxa"/>
          </w:tcPr>
          <w:p w14:paraId="6BE7B8A7" w14:textId="77777777" w:rsidR="007066F9" w:rsidRPr="00541D7F" w:rsidRDefault="007066F9" w:rsidP="007066F9">
            <w:pPr>
              <w:pStyle w:val="ListParagraph"/>
              <w:numPr>
                <w:ilvl w:val="0"/>
                <w:numId w:val="2"/>
              </w:numPr>
              <w:jc w:val="both"/>
              <w:rPr>
                <w:rFonts w:ascii="Calibri" w:hAnsi="Calibri" w:cs="Calibri"/>
                <w:b/>
                <w:sz w:val="22"/>
                <w:szCs w:val="22"/>
              </w:rPr>
            </w:pPr>
          </w:p>
        </w:tc>
        <w:tc>
          <w:tcPr>
            <w:tcW w:w="3431" w:type="dxa"/>
          </w:tcPr>
          <w:p w14:paraId="33A3C8B1" w14:textId="77777777" w:rsidR="007066F9" w:rsidRPr="00541D7F" w:rsidRDefault="007066F9" w:rsidP="007066F9">
            <w:pPr>
              <w:pStyle w:val="Heading1"/>
              <w:numPr>
                <w:ilvl w:val="0"/>
                <w:numId w:val="0"/>
              </w:numPr>
              <w:rPr>
                <w:rStyle w:val="Hyperlink"/>
                <w:rFonts w:ascii="Calibri" w:hAnsi="Calibri" w:cs="Calibri"/>
                <w:color w:val="auto"/>
                <w:sz w:val="22"/>
                <w:szCs w:val="22"/>
                <w:u w:val="none"/>
              </w:rPr>
            </w:pPr>
            <w:bookmarkStart w:id="21" w:name="_Toc132989346"/>
            <w:r w:rsidRPr="00541D7F">
              <w:rPr>
                <w:rFonts w:ascii="Calibri" w:hAnsi="Calibri" w:cs="Calibri"/>
                <w:sz w:val="22"/>
                <w:szCs w:val="22"/>
              </w:rPr>
              <w:t>Nõuded garantii teenusele</w:t>
            </w:r>
            <w:bookmarkEnd w:id="21"/>
          </w:p>
        </w:tc>
        <w:tc>
          <w:tcPr>
            <w:tcW w:w="3458" w:type="dxa"/>
          </w:tcPr>
          <w:p w14:paraId="2D57090A" w14:textId="77777777" w:rsidR="007066F9" w:rsidRPr="00541D7F" w:rsidRDefault="007066F9" w:rsidP="007066F9">
            <w:pPr>
              <w:jc w:val="both"/>
              <w:rPr>
                <w:rStyle w:val="Hyperlink"/>
                <w:rFonts w:ascii="Calibri" w:hAnsi="Calibri" w:cs="Calibri"/>
                <w:color w:val="auto"/>
                <w:sz w:val="22"/>
                <w:szCs w:val="22"/>
                <w:u w:val="none"/>
                <w:lang w:val="en-GB"/>
              </w:rPr>
            </w:pPr>
            <w:r w:rsidRPr="00541D7F">
              <w:rPr>
                <w:rStyle w:val="Hyperlink"/>
                <w:rFonts w:ascii="Calibri" w:hAnsi="Calibri" w:cs="Calibri"/>
                <w:b/>
                <w:color w:val="auto"/>
                <w:sz w:val="22"/>
                <w:szCs w:val="22"/>
                <w:u w:val="none"/>
                <w:lang w:val="en-GB"/>
              </w:rPr>
              <w:t>Warranty service requirements</w:t>
            </w:r>
          </w:p>
        </w:tc>
        <w:tc>
          <w:tcPr>
            <w:tcW w:w="1017" w:type="dxa"/>
            <w:tcBorders>
              <w:tr2bl w:val="single" w:sz="4" w:space="0" w:color="auto"/>
            </w:tcBorders>
          </w:tcPr>
          <w:p w14:paraId="0446F035" w14:textId="77777777" w:rsidR="007066F9" w:rsidRPr="00541D7F" w:rsidRDefault="007066F9" w:rsidP="007066F9">
            <w:pPr>
              <w:jc w:val="both"/>
              <w:rPr>
                <w:rStyle w:val="Hyperlink"/>
                <w:rFonts w:ascii="Calibri" w:hAnsi="Calibri" w:cs="Calibri"/>
                <w:color w:val="auto"/>
                <w:sz w:val="22"/>
                <w:szCs w:val="22"/>
                <w:u w:val="none"/>
              </w:rPr>
            </w:pPr>
          </w:p>
        </w:tc>
        <w:tc>
          <w:tcPr>
            <w:tcW w:w="2410" w:type="dxa"/>
            <w:tcBorders>
              <w:tr2bl w:val="single" w:sz="4" w:space="0" w:color="auto"/>
            </w:tcBorders>
          </w:tcPr>
          <w:p w14:paraId="7F029D32" w14:textId="78A2453B" w:rsidR="007066F9" w:rsidRPr="00541D7F" w:rsidRDefault="007066F9" w:rsidP="007066F9">
            <w:pPr>
              <w:jc w:val="both"/>
              <w:rPr>
                <w:rStyle w:val="Hyperlink"/>
                <w:rFonts w:ascii="Calibri" w:hAnsi="Calibri" w:cs="Calibri"/>
                <w:color w:val="auto"/>
                <w:sz w:val="22"/>
                <w:szCs w:val="22"/>
                <w:u w:val="none"/>
              </w:rPr>
            </w:pPr>
          </w:p>
        </w:tc>
      </w:tr>
      <w:tr w:rsidR="007066F9" w:rsidRPr="00541D7F" w14:paraId="4EF6C6AD" w14:textId="77777777" w:rsidTr="00254BE9">
        <w:tc>
          <w:tcPr>
            <w:tcW w:w="883" w:type="dxa"/>
          </w:tcPr>
          <w:p w14:paraId="447C46D0" w14:textId="77777777" w:rsidR="007066F9" w:rsidRPr="00541D7F" w:rsidRDefault="007066F9" w:rsidP="007066F9">
            <w:pPr>
              <w:pStyle w:val="ListParagraph"/>
              <w:numPr>
                <w:ilvl w:val="1"/>
                <w:numId w:val="2"/>
              </w:numPr>
              <w:ind w:left="464" w:hanging="464"/>
              <w:jc w:val="both"/>
              <w:rPr>
                <w:rFonts w:ascii="Calibri" w:hAnsi="Calibri" w:cs="Calibri"/>
                <w:sz w:val="22"/>
                <w:szCs w:val="22"/>
              </w:rPr>
            </w:pPr>
          </w:p>
        </w:tc>
        <w:tc>
          <w:tcPr>
            <w:tcW w:w="3431" w:type="dxa"/>
          </w:tcPr>
          <w:p w14:paraId="6EB56862" w14:textId="194063C3" w:rsidR="007066F9" w:rsidRPr="00541D7F" w:rsidRDefault="007066F9" w:rsidP="007066F9">
            <w:pPr>
              <w:jc w:val="both"/>
              <w:rPr>
                <w:rStyle w:val="Hyperlink"/>
                <w:rFonts w:ascii="Calibri" w:hAnsi="Calibri" w:cs="Calibri"/>
                <w:color w:val="auto"/>
                <w:sz w:val="22"/>
                <w:szCs w:val="22"/>
                <w:u w:val="none"/>
              </w:rPr>
            </w:pPr>
            <w:r w:rsidRPr="00541D7F">
              <w:rPr>
                <w:rFonts w:ascii="Calibri" w:hAnsi="Calibri" w:cs="Calibri"/>
                <w:sz w:val="22"/>
                <w:szCs w:val="22"/>
              </w:rPr>
              <w:t>Pakkuja annab kõikidele seadmetele garantii vähemalt 2 aastaks</w:t>
            </w:r>
            <w:r w:rsidR="00FD0904">
              <w:rPr>
                <w:rFonts w:ascii="Calibri" w:hAnsi="Calibri" w:cs="Calibri"/>
                <w:sz w:val="22"/>
                <w:szCs w:val="22"/>
              </w:rPr>
              <w:t xml:space="preserve"> ja akudele vähemalt 6 kuuks</w:t>
            </w:r>
            <w:r w:rsidRPr="00541D7F">
              <w:rPr>
                <w:rFonts w:ascii="Calibri" w:hAnsi="Calibri" w:cs="Calibri"/>
                <w:sz w:val="22"/>
                <w:szCs w:val="22"/>
              </w:rPr>
              <w:t>.</w:t>
            </w:r>
          </w:p>
        </w:tc>
        <w:tc>
          <w:tcPr>
            <w:tcW w:w="3458" w:type="dxa"/>
          </w:tcPr>
          <w:p w14:paraId="40727B1A" w14:textId="3047DF1D" w:rsidR="007066F9" w:rsidRPr="00541D7F" w:rsidRDefault="007066F9">
            <w:pPr>
              <w:jc w:val="both"/>
              <w:rPr>
                <w:rStyle w:val="Hyperlink"/>
                <w:rFonts w:ascii="Calibri" w:hAnsi="Calibri" w:cs="Calibri"/>
                <w:color w:val="auto"/>
                <w:sz w:val="22"/>
                <w:szCs w:val="22"/>
                <w:u w:val="none"/>
                <w:lang w:val="en-GB"/>
              </w:rPr>
            </w:pPr>
            <w:r w:rsidRPr="00541D7F">
              <w:rPr>
                <w:rStyle w:val="Hyperlink"/>
                <w:rFonts w:ascii="Calibri" w:hAnsi="Calibri" w:cs="Calibri"/>
                <w:color w:val="auto"/>
                <w:sz w:val="22"/>
                <w:szCs w:val="22"/>
                <w:u w:val="none"/>
                <w:lang w:val="en-GB"/>
              </w:rPr>
              <w:t>Tenderer will grant a warranty for all equipment of at least 2 years</w:t>
            </w:r>
            <w:r w:rsidR="00FD0904">
              <w:rPr>
                <w:rStyle w:val="Hyperlink"/>
                <w:rFonts w:ascii="Calibri" w:hAnsi="Calibri" w:cs="Calibri"/>
                <w:color w:val="auto"/>
                <w:sz w:val="22"/>
                <w:szCs w:val="22"/>
                <w:u w:val="none"/>
                <w:lang w:val="en-GB"/>
              </w:rPr>
              <w:t xml:space="preserve"> and for batteries of at least 6 months.</w:t>
            </w:r>
          </w:p>
        </w:tc>
        <w:tc>
          <w:tcPr>
            <w:tcW w:w="1017" w:type="dxa"/>
          </w:tcPr>
          <w:p w14:paraId="4DA652D0" w14:textId="0F9062D5" w:rsidR="007066F9" w:rsidRPr="00541D7F" w:rsidRDefault="002C7C43" w:rsidP="007066F9">
            <w:pPr>
              <w:jc w:val="both"/>
              <w:rPr>
                <w:rStyle w:val="Hyperlink"/>
                <w:rFonts w:ascii="Calibri" w:hAnsi="Calibri" w:cs="Calibri"/>
                <w:color w:val="auto"/>
                <w:sz w:val="22"/>
                <w:szCs w:val="22"/>
                <w:u w:val="none"/>
              </w:rPr>
            </w:pPr>
            <w:ins w:id="22" w:author="Microsoft Office User" w:date="2024-02-14T13:44:00Z">
              <w:r>
                <w:rPr>
                  <w:rStyle w:val="Hyperlink"/>
                  <w:rFonts w:ascii="Calibri" w:hAnsi="Calibri" w:cs="Calibri"/>
                  <w:color w:val="auto"/>
                  <w:sz w:val="22"/>
                  <w:szCs w:val="22"/>
                  <w:u w:val="none"/>
                </w:rPr>
                <w:t>Y</w:t>
              </w:r>
            </w:ins>
          </w:p>
        </w:tc>
        <w:tc>
          <w:tcPr>
            <w:tcW w:w="2410" w:type="dxa"/>
          </w:tcPr>
          <w:p w14:paraId="02E965E5" w14:textId="3079D9D3" w:rsidR="007066F9" w:rsidRPr="00541D7F" w:rsidRDefault="007066F9" w:rsidP="007066F9">
            <w:pPr>
              <w:jc w:val="both"/>
              <w:rPr>
                <w:rStyle w:val="Hyperlink"/>
                <w:rFonts w:ascii="Calibri" w:hAnsi="Calibri" w:cs="Calibri"/>
                <w:color w:val="auto"/>
                <w:sz w:val="22"/>
                <w:szCs w:val="22"/>
                <w:u w:val="none"/>
              </w:rPr>
            </w:pPr>
          </w:p>
        </w:tc>
      </w:tr>
      <w:tr w:rsidR="007066F9" w:rsidRPr="00541D7F" w14:paraId="1FDDA438" w14:textId="77777777" w:rsidTr="00197DED">
        <w:tc>
          <w:tcPr>
            <w:tcW w:w="883" w:type="dxa"/>
          </w:tcPr>
          <w:p w14:paraId="6C30B570" w14:textId="77777777" w:rsidR="007066F9" w:rsidRPr="00541D7F" w:rsidRDefault="007066F9" w:rsidP="007066F9">
            <w:pPr>
              <w:pStyle w:val="ListParagraph"/>
              <w:numPr>
                <w:ilvl w:val="1"/>
                <w:numId w:val="2"/>
              </w:numPr>
              <w:ind w:left="464" w:hanging="464"/>
              <w:jc w:val="both"/>
              <w:rPr>
                <w:rFonts w:ascii="Calibri" w:hAnsi="Calibri" w:cs="Calibri"/>
                <w:sz w:val="22"/>
                <w:szCs w:val="22"/>
              </w:rPr>
            </w:pPr>
          </w:p>
        </w:tc>
        <w:tc>
          <w:tcPr>
            <w:tcW w:w="3431" w:type="dxa"/>
          </w:tcPr>
          <w:p w14:paraId="23AD6B52" w14:textId="77777777" w:rsidR="007066F9" w:rsidRPr="00541D7F" w:rsidRDefault="007066F9" w:rsidP="007066F9">
            <w:pPr>
              <w:jc w:val="both"/>
              <w:rPr>
                <w:rStyle w:val="Hyperlink"/>
                <w:rFonts w:ascii="Calibri" w:hAnsi="Calibri" w:cs="Calibri"/>
                <w:color w:val="auto"/>
                <w:sz w:val="22"/>
                <w:szCs w:val="22"/>
                <w:u w:val="none"/>
              </w:rPr>
            </w:pPr>
            <w:r w:rsidRPr="00541D7F">
              <w:rPr>
                <w:rStyle w:val="Hyperlink"/>
                <w:rFonts w:ascii="Calibri" w:hAnsi="Calibri" w:cs="Calibri"/>
                <w:color w:val="auto"/>
                <w:sz w:val="22"/>
                <w:szCs w:val="22"/>
                <w:u w:val="none"/>
              </w:rPr>
              <w:t>Tehtud remonttöödele peab Pakkuja andma minimaalselt 6-kuulise garantii, paigaldatud varuosadele minimaalselt 12-kuulise garantii.</w:t>
            </w:r>
          </w:p>
        </w:tc>
        <w:tc>
          <w:tcPr>
            <w:tcW w:w="3458" w:type="dxa"/>
          </w:tcPr>
          <w:p w14:paraId="4EFAF657" w14:textId="77777777" w:rsidR="007066F9" w:rsidRPr="00541D7F" w:rsidRDefault="007066F9" w:rsidP="007066F9">
            <w:pPr>
              <w:jc w:val="both"/>
              <w:rPr>
                <w:rStyle w:val="Hyperlink"/>
                <w:rFonts w:ascii="Calibri" w:hAnsi="Calibri" w:cs="Calibri"/>
                <w:color w:val="auto"/>
                <w:sz w:val="22"/>
                <w:szCs w:val="22"/>
                <w:u w:val="none"/>
                <w:lang w:val="en-GB"/>
              </w:rPr>
            </w:pPr>
            <w:r w:rsidRPr="00541D7F">
              <w:rPr>
                <w:rStyle w:val="Hyperlink"/>
                <w:rFonts w:ascii="Calibri" w:hAnsi="Calibri" w:cs="Calibri"/>
                <w:color w:val="auto"/>
                <w:sz w:val="22"/>
                <w:szCs w:val="22"/>
                <w:u w:val="none"/>
                <w:lang w:val="en-GB"/>
              </w:rPr>
              <w:t xml:space="preserve">Tenderer will grant a warranty of at least 6 months for repair works and 12 months for installed spare parts. </w:t>
            </w:r>
          </w:p>
        </w:tc>
        <w:tc>
          <w:tcPr>
            <w:tcW w:w="1017" w:type="dxa"/>
            <w:tcBorders>
              <w:bottom w:val="single" w:sz="4" w:space="0" w:color="auto"/>
            </w:tcBorders>
          </w:tcPr>
          <w:p w14:paraId="7126C90A" w14:textId="4C37400F" w:rsidR="007066F9" w:rsidRPr="00541D7F" w:rsidRDefault="002C7C43" w:rsidP="007066F9">
            <w:pPr>
              <w:jc w:val="both"/>
              <w:rPr>
                <w:rStyle w:val="Hyperlink"/>
                <w:rFonts w:ascii="Calibri" w:hAnsi="Calibri" w:cs="Calibri"/>
                <w:color w:val="auto"/>
                <w:sz w:val="22"/>
                <w:szCs w:val="22"/>
                <w:u w:val="none"/>
              </w:rPr>
            </w:pPr>
            <w:ins w:id="23" w:author="Microsoft Office User" w:date="2024-02-14T13:44:00Z">
              <w:r>
                <w:rPr>
                  <w:rStyle w:val="Hyperlink"/>
                  <w:rFonts w:ascii="Calibri" w:hAnsi="Calibri" w:cs="Calibri"/>
                  <w:color w:val="auto"/>
                  <w:sz w:val="22"/>
                  <w:szCs w:val="22"/>
                  <w:u w:val="none"/>
                </w:rPr>
                <w:t>Y</w:t>
              </w:r>
            </w:ins>
          </w:p>
        </w:tc>
        <w:tc>
          <w:tcPr>
            <w:tcW w:w="2410" w:type="dxa"/>
            <w:tcBorders>
              <w:bottom w:val="single" w:sz="4" w:space="0" w:color="auto"/>
            </w:tcBorders>
          </w:tcPr>
          <w:p w14:paraId="0CC9415F" w14:textId="00C3C344" w:rsidR="007066F9" w:rsidRPr="00541D7F" w:rsidRDefault="007066F9" w:rsidP="007066F9">
            <w:pPr>
              <w:jc w:val="both"/>
              <w:rPr>
                <w:rStyle w:val="Hyperlink"/>
                <w:rFonts w:ascii="Calibri" w:hAnsi="Calibri" w:cs="Calibri"/>
                <w:color w:val="auto"/>
                <w:sz w:val="22"/>
                <w:szCs w:val="22"/>
                <w:u w:val="none"/>
              </w:rPr>
            </w:pPr>
          </w:p>
        </w:tc>
      </w:tr>
      <w:tr w:rsidR="007066F9" w:rsidRPr="00541D7F" w14:paraId="5E4C20E4" w14:textId="77777777" w:rsidTr="00197DED">
        <w:tc>
          <w:tcPr>
            <w:tcW w:w="883" w:type="dxa"/>
          </w:tcPr>
          <w:p w14:paraId="7D5F2344" w14:textId="77777777" w:rsidR="007066F9" w:rsidRPr="00541D7F" w:rsidRDefault="007066F9" w:rsidP="007066F9">
            <w:pPr>
              <w:pStyle w:val="ListParagraph"/>
              <w:numPr>
                <w:ilvl w:val="0"/>
                <w:numId w:val="2"/>
              </w:numPr>
              <w:jc w:val="both"/>
              <w:rPr>
                <w:rFonts w:ascii="Calibri" w:hAnsi="Calibri" w:cs="Calibri"/>
                <w:sz w:val="22"/>
                <w:szCs w:val="22"/>
              </w:rPr>
            </w:pPr>
          </w:p>
        </w:tc>
        <w:tc>
          <w:tcPr>
            <w:tcW w:w="3431" w:type="dxa"/>
          </w:tcPr>
          <w:p w14:paraId="45D8EF40" w14:textId="77777777" w:rsidR="007066F9" w:rsidRPr="00541D7F" w:rsidRDefault="007066F9" w:rsidP="007066F9">
            <w:pPr>
              <w:pStyle w:val="Heading1"/>
              <w:numPr>
                <w:ilvl w:val="0"/>
                <w:numId w:val="0"/>
              </w:numPr>
              <w:rPr>
                <w:rStyle w:val="Hyperlink"/>
                <w:rFonts w:ascii="Calibri" w:hAnsi="Calibri" w:cs="Calibri"/>
                <w:color w:val="auto"/>
                <w:sz w:val="22"/>
                <w:szCs w:val="22"/>
                <w:u w:val="none"/>
              </w:rPr>
            </w:pPr>
            <w:bookmarkStart w:id="24" w:name="_Toc132989347"/>
            <w:r w:rsidRPr="00541D7F">
              <w:rPr>
                <w:rStyle w:val="Hyperlink"/>
                <w:rFonts w:ascii="Calibri" w:hAnsi="Calibri" w:cs="Calibri"/>
                <w:color w:val="auto"/>
                <w:sz w:val="22"/>
                <w:szCs w:val="22"/>
                <w:u w:val="none"/>
              </w:rPr>
              <w:t>Kasutajakoolituse nõuded</w:t>
            </w:r>
            <w:bookmarkEnd w:id="24"/>
          </w:p>
        </w:tc>
        <w:tc>
          <w:tcPr>
            <w:tcW w:w="3458" w:type="dxa"/>
          </w:tcPr>
          <w:p w14:paraId="2E5F345B" w14:textId="77777777" w:rsidR="007066F9" w:rsidRPr="00541D7F" w:rsidRDefault="007066F9" w:rsidP="007066F9">
            <w:pPr>
              <w:jc w:val="both"/>
              <w:rPr>
                <w:rStyle w:val="Hyperlink"/>
                <w:rFonts w:ascii="Calibri" w:hAnsi="Calibri" w:cs="Calibri"/>
                <w:color w:val="auto"/>
                <w:sz w:val="22"/>
                <w:szCs w:val="22"/>
                <w:u w:val="none"/>
                <w:lang w:val="en-GB"/>
              </w:rPr>
            </w:pPr>
            <w:r w:rsidRPr="00541D7F">
              <w:rPr>
                <w:rFonts w:ascii="Calibri" w:hAnsi="Calibri" w:cs="Calibri"/>
                <w:b/>
                <w:sz w:val="22"/>
                <w:szCs w:val="22"/>
                <w:lang w:val="en-GB"/>
              </w:rPr>
              <w:t>User training requirements</w:t>
            </w:r>
          </w:p>
        </w:tc>
        <w:tc>
          <w:tcPr>
            <w:tcW w:w="1017" w:type="dxa"/>
            <w:tcBorders>
              <w:tr2bl w:val="single" w:sz="4" w:space="0" w:color="auto"/>
            </w:tcBorders>
          </w:tcPr>
          <w:p w14:paraId="03A30B62" w14:textId="77777777" w:rsidR="007066F9" w:rsidRPr="00541D7F" w:rsidRDefault="007066F9" w:rsidP="007066F9">
            <w:pPr>
              <w:jc w:val="both"/>
              <w:rPr>
                <w:rStyle w:val="Hyperlink"/>
                <w:rFonts w:ascii="Calibri" w:hAnsi="Calibri" w:cs="Calibri"/>
                <w:color w:val="auto"/>
                <w:sz w:val="22"/>
                <w:szCs w:val="22"/>
                <w:u w:val="none"/>
              </w:rPr>
            </w:pPr>
          </w:p>
        </w:tc>
        <w:tc>
          <w:tcPr>
            <w:tcW w:w="2410" w:type="dxa"/>
            <w:tcBorders>
              <w:tr2bl w:val="single" w:sz="4" w:space="0" w:color="auto"/>
            </w:tcBorders>
          </w:tcPr>
          <w:p w14:paraId="15685330" w14:textId="77FB6D75" w:rsidR="007066F9" w:rsidRPr="00541D7F" w:rsidRDefault="007066F9" w:rsidP="007066F9">
            <w:pPr>
              <w:jc w:val="both"/>
              <w:rPr>
                <w:rStyle w:val="Hyperlink"/>
                <w:rFonts w:ascii="Calibri" w:hAnsi="Calibri" w:cs="Calibri"/>
                <w:color w:val="auto"/>
                <w:sz w:val="22"/>
                <w:szCs w:val="22"/>
                <w:u w:val="none"/>
              </w:rPr>
            </w:pPr>
          </w:p>
        </w:tc>
      </w:tr>
      <w:tr w:rsidR="007066F9" w:rsidRPr="00541D7F" w14:paraId="35680284" w14:textId="77777777" w:rsidTr="00254BE9">
        <w:tc>
          <w:tcPr>
            <w:tcW w:w="883" w:type="dxa"/>
          </w:tcPr>
          <w:p w14:paraId="2996BD78" w14:textId="77777777" w:rsidR="007066F9" w:rsidRPr="00541D7F" w:rsidRDefault="007066F9" w:rsidP="007066F9">
            <w:pPr>
              <w:pStyle w:val="ListParagraph"/>
              <w:numPr>
                <w:ilvl w:val="1"/>
                <w:numId w:val="2"/>
              </w:numPr>
              <w:ind w:left="464" w:hanging="464"/>
              <w:jc w:val="both"/>
              <w:rPr>
                <w:rFonts w:ascii="Calibri" w:hAnsi="Calibri" w:cs="Calibri"/>
                <w:sz w:val="22"/>
                <w:szCs w:val="22"/>
              </w:rPr>
            </w:pPr>
          </w:p>
        </w:tc>
        <w:tc>
          <w:tcPr>
            <w:tcW w:w="3431" w:type="dxa"/>
          </w:tcPr>
          <w:p w14:paraId="16EF7AFD" w14:textId="4174065A" w:rsidR="007066F9" w:rsidRPr="00541D7F" w:rsidRDefault="007066F9">
            <w:pPr>
              <w:jc w:val="both"/>
              <w:rPr>
                <w:rStyle w:val="Hyperlink"/>
                <w:rFonts w:ascii="Calibri" w:hAnsi="Calibri" w:cs="Calibri"/>
                <w:color w:val="auto"/>
                <w:sz w:val="22"/>
                <w:szCs w:val="22"/>
                <w:u w:val="none"/>
              </w:rPr>
            </w:pPr>
            <w:r w:rsidRPr="00541D7F">
              <w:rPr>
                <w:rStyle w:val="Hyperlink"/>
                <w:rFonts w:ascii="Calibri" w:hAnsi="Calibri" w:cs="Calibri"/>
                <w:color w:val="auto"/>
                <w:sz w:val="22"/>
                <w:szCs w:val="22"/>
                <w:u w:val="none"/>
              </w:rPr>
              <w:t xml:space="preserve">Pakkuja viib Tellija asukohas Eesti piires läbi seadmete kasutajakoolitused Tellija esindajale. Asukohad ja ajad lepitakse kokku </w:t>
            </w:r>
            <w:r w:rsidR="006906C1">
              <w:rPr>
                <w:rStyle w:val="Hyperlink"/>
                <w:rFonts w:ascii="Calibri" w:hAnsi="Calibri" w:cs="Calibri"/>
                <w:color w:val="auto"/>
                <w:sz w:val="22"/>
                <w:szCs w:val="22"/>
                <w:u w:val="none"/>
              </w:rPr>
              <w:t>hanke</w:t>
            </w:r>
            <w:r w:rsidRPr="00541D7F">
              <w:rPr>
                <w:rStyle w:val="Hyperlink"/>
                <w:rFonts w:ascii="Calibri" w:hAnsi="Calibri" w:cs="Calibri"/>
                <w:color w:val="auto"/>
                <w:sz w:val="22"/>
                <w:szCs w:val="22"/>
                <w:u w:val="none"/>
              </w:rPr>
              <w:t>lepingu sõlmimisel.</w:t>
            </w:r>
          </w:p>
        </w:tc>
        <w:tc>
          <w:tcPr>
            <w:tcW w:w="3458" w:type="dxa"/>
          </w:tcPr>
          <w:p w14:paraId="7C4DFFF1" w14:textId="5047239E" w:rsidR="007066F9" w:rsidRPr="00541D7F" w:rsidRDefault="007066F9">
            <w:pPr>
              <w:jc w:val="both"/>
              <w:rPr>
                <w:rStyle w:val="Hyperlink"/>
                <w:rFonts w:ascii="Calibri" w:hAnsi="Calibri" w:cs="Calibri"/>
                <w:color w:val="auto"/>
                <w:sz w:val="22"/>
                <w:szCs w:val="22"/>
                <w:u w:val="none"/>
                <w:lang w:val="en-GB"/>
              </w:rPr>
            </w:pPr>
            <w:r w:rsidRPr="00541D7F">
              <w:rPr>
                <w:rFonts w:ascii="Calibri" w:hAnsi="Calibri" w:cs="Calibri"/>
                <w:sz w:val="22"/>
                <w:szCs w:val="22"/>
                <w:lang w:val="en-GB"/>
              </w:rPr>
              <w:t>Tenderer will perform equipment user training for representatives of the Procurer at the Procurers location in Estonia. Locations and times to be agreed upon si</w:t>
            </w:r>
            <w:r w:rsidR="0051060E">
              <w:rPr>
                <w:rFonts w:ascii="Calibri" w:hAnsi="Calibri" w:cs="Calibri"/>
                <w:sz w:val="22"/>
                <w:szCs w:val="22"/>
                <w:lang w:val="en-GB"/>
              </w:rPr>
              <w:t>gning the contract.</w:t>
            </w:r>
          </w:p>
        </w:tc>
        <w:tc>
          <w:tcPr>
            <w:tcW w:w="1017" w:type="dxa"/>
          </w:tcPr>
          <w:p w14:paraId="71E34170" w14:textId="2FB8CC2C" w:rsidR="007066F9" w:rsidRPr="00541D7F" w:rsidRDefault="002C7C43" w:rsidP="007066F9">
            <w:pPr>
              <w:jc w:val="both"/>
              <w:rPr>
                <w:rStyle w:val="Hyperlink"/>
                <w:rFonts w:ascii="Calibri" w:hAnsi="Calibri" w:cs="Calibri"/>
                <w:color w:val="auto"/>
                <w:sz w:val="22"/>
                <w:szCs w:val="22"/>
                <w:u w:val="none"/>
              </w:rPr>
            </w:pPr>
            <w:ins w:id="25" w:author="Microsoft Office User" w:date="2024-02-14T13:44:00Z">
              <w:r>
                <w:rPr>
                  <w:rStyle w:val="Hyperlink"/>
                  <w:rFonts w:ascii="Calibri" w:hAnsi="Calibri" w:cs="Calibri"/>
                  <w:color w:val="auto"/>
                  <w:sz w:val="22"/>
                  <w:szCs w:val="22"/>
                  <w:u w:val="none"/>
                </w:rPr>
                <w:t>Y</w:t>
              </w:r>
            </w:ins>
          </w:p>
        </w:tc>
        <w:tc>
          <w:tcPr>
            <w:tcW w:w="2410" w:type="dxa"/>
          </w:tcPr>
          <w:p w14:paraId="5760BE0E" w14:textId="1C6B33A8" w:rsidR="007066F9" w:rsidRPr="00541D7F" w:rsidRDefault="007066F9" w:rsidP="007066F9">
            <w:pPr>
              <w:jc w:val="both"/>
              <w:rPr>
                <w:rStyle w:val="Hyperlink"/>
                <w:rFonts w:ascii="Calibri" w:hAnsi="Calibri" w:cs="Calibri"/>
                <w:color w:val="auto"/>
                <w:sz w:val="22"/>
                <w:szCs w:val="22"/>
                <w:u w:val="none"/>
              </w:rPr>
            </w:pPr>
          </w:p>
        </w:tc>
      </w:tr>
      <w:tr w:rsidR="007066F9" w:rsidRPr="00541D7F" w14:paraId="1D7A7C4A" w14:textId="77777777" w:rsidTr="00197DED">
        <w:tc>
          <w:tcPr>
            <w:tcW w:w="883" w:type="dxa"/>
          </w:tcPr>
          <w:p w14:paraId="4C103451" w14:textId="77777777" w:rsidR="007066F9" w:rsidRPr="00541D7F" w:rsidRDefault="007066F9" w:rsidP="007066F9">
            <w:pPr>
              <w:pStyle w:val="ListParagraph"/>
              <w:numPr>
                <w:ilvl w:val="1"/>
                <w:numId w:val="2"/>
              </w:numPr>
              <w:ind w:left="464" w:hanging="464"/>
              <w:jc w:val="both"/>
              <w:rPr>
                <w:rFonts w:ascii="Calibri" w:hAnsi="Calibri" w:cs="Calibri"/>
                <w:sz w:val="22"/>
                <w:szCs w:val="22"/>
              </w:rPr>
            </w:pPr>
          </w:p>
        </w:tc>
        <w:tc>
          <w:tcPr>
            <w:tcW w:w="3431" w:type="dxa"/>
          </w:tcPr>
          <w:p w14:paraId="24B3EB02" w14:textId="77777777" w:rsidR="007066F9" w:rsidRPr="00541D7F" w:rsidRDefault="007066F9" w:rsidP="007066F9">
            <w:pPr>
              <w:jc w:val="both"/>
              <w:rPr>
                <w:rStyle w:val="Hyperlink"/>
                <w:rFonts w:ascii="Calibri" w:hAnsi="Calibri" w:cs="Calibri"/>
                <w:color w:val="auto"/>
                <w:sz w:val="22"/>
                <w:szCs w:val="22"/>
                <w:u w:val="none"/>
              </w:rPr>
            </w:pPr>
            <w:r w:rsidRPr="00541D7F">
              <w:rPr>
                <w:rFonts w:ascii="Calibri" w:hAnsi="Calibri" w:cs="Calibri"/>
                <w:sz w:val="22"/>
                <w:szCs w:val="22"/>
              </w:rPr>
              <w:t>Vähemalt 10 tööpäeva enne koolituste teostamise algust esitab Pakkuja Tellijale ja/või tema volitatud esindajale kooskõlastamiseks koolituste ajakava ja asjassepuutuvad dokumendid.</w:t>
            </w:r>
          </w:p>
        </w:tc>
        <w:tc>
          <w:tcPr>
            <w:tcW w:w="3458" w:type="dxa"/>
          </w:tcPr>
          <w:p w14:paraId="254B6E91" w14:textId="77777777" w:rsidR="007066F9" w:rsidRPr="00541D7F" w:rsidRDefault="007066F9" w:rsidP="007066F9">
            <w:pPr>
              <w:jc w:val="both"/>
              <w:rPr>
                <w:rStyle w:val="Hyperlink"/>
                <w:rFonts w:ascii="Calibri" w:hAnsi="Calibri" w:cs="Calibri"/>
                <w:color w:val="auto"/>
                <w:sz w:val="22"/>
                <w:szCs w:val="22"/>
                <w:u w:val="none"/>
                <w:lang w:val="en-GB"/>
              </w:rPr>
            </w:pPr>
            <w:r w:rsidRPr="00541D7F">
              <w:rPr>
                <w:rFonts w:ascii="Calibri" w:hAnsi="Calibri" w:cs="Calibri"/>
                <w:sz w:val="22"/>
                <w:szCs w:val="22"/>
                <w:lang w:val="en-GB"/>
              </w:rPr>
              <w:t>Tenderer presents for acceptance to Procurer and/or its authorised representative all training time schedules and related documents at least 10 working days prior to tests.</w:t>
            </w:r>
          </w:p>
        </w:tc>
        <w:tc>
          <w:tcPr>
            <w:tcW w:w="1017" w:type="dxa"/>
            <w:tcBorders>
              <w:bottom w:val="single" w:sz="4" w:space="0" w:color="auto"/>
            </w:tcBorders>
          </w:tcPr>
          <w:p w14:paraId="0485D5BF" w14:textId="3C9239DC" w:rsidR="007066F9" w:rsidRPr="00541D7F" w:rsidRDefault="002C7C43" w:rsidP="007066F9">
            <w:pPr>
              <w:jc w:val="both"/>
              <w:rPr>
                <w:rStyle w:val="Hyperlink"/>
                <w:rFonts w:ascii="Calibri" w:hAnsi="Calibri" w:cs="Calibri"/>
                <w:color w:val="auto"/>
                <w:sz w:val="22"/>
                <w:szCs w:val="22"/>
                <w:u w:val="none"/>
              </w:rPr>
            </w:pPr>
            <w:ins w:id="26" w:author="Microsoft Office User" w:date="2024-02-14T13:44:00Z">
              <w:r>
                <w:rPr>
                  <w:rStyle w:val="Hyperlink"/>
                  <w:rFonts w:ascii="Calibri" w:hAnsi="Calibri" w:cs="Calibri"/>
                  <w:color w:val="auto"/>
                  <w:sz w:val="22"/>
                  <w:szCs w:val="22"/>
                  <w:u w:val="none"/>
                </w:rPr>
                <w:t>Y</w:t>
              </w:r>
            </w:ins>
          </w:p>
        </w:tc>
        <w:tc>
          <w:tcPr>
            <w:tcW w:w="2410" w:type="dxa"/>
            <w:tcBorders>
              <w:bottom w:val="single" w:sz="4" w:space="0" w:color="auto"/>
            </w:tcBorders>
          </w:tcPr>
          <w:p w14:paraId="59DD650D" w14:textId="35DD43FB" w:rsidR="007066F9" w:rsidRPr="00541D7F" w:rsidRDefault="007066F9" w:rsidP="007066F9">
            <w:pPr>
              <w:jc w:val="both"/>
              <w:rPr>
                <w:rStyle w:val="Hyperlink"/>
                <w:rFonts w:ascii="Calibri" w:hAnsi="Calibri" w:cs="Calibri"/>
                <w:color w:val="auto"/>
                <w:sz w:val="22"/>
                <w:szCs w:val="22"/>
                <w:u w:val="none"/>
              </w:rPr>
            </w:pPr>
          </w:p>
        </w:tc>
      </w:tr>
      <w:tr w:rsidR="007066F9" w:rsidRPr="00541D7F" w14:paraId="78C9AE8D" w14:textId="77777777" w:rsidTr="00197DED">
        <w:tc>
          <w:tcPr>
            <w:tcW w:w="883" w:type="dxa"/>
          </w:tcPr>
          <w:p w14:paraId="168F695A" w14:textId="77777777" w:rsidR="007066F9" w:rsidRPr="00541D7F" w:rsidRDefault="007066F9" w:rsidP="007066F9">
            <w:pPr>
              <w:pStyle w:val="ListParagraph"/>
              <w:numPr>
                <w:ilvl w:val="0"/>
                <w:numId w:val="2"/>
              </w:numPr>
              <w:jc w:val="both"/>
              <w:rPr>
                <w:rFonts w:ascii="Calibri" w:hAnsi="Calibri" w:cs="Calibri"/>
                <w:b/>
                <w:sz w:val="22"/>
                <w:szCs w:val="22"/>
              </w:rPr>
            </w:pPr>
          </w:p>
        </w:tc>
        <w:tc>
          <w:tcPr>
            <w:tcW w:w="3431" w:type="dxa"/>
          </w:tcPr>
          <w:p w14:paraId="6CEA7A83" w14:textId="03E6D003" w:rsidR="007066F9" w:rsidRPr="00541D7F" w:rsidRDefault="007066F9" w:rsidP="007066F9">
            <w:pPr>
              <w:pStyle w:val="Heading1"/>
              <w:numPr>
                <w:ilvl w:val="0"/>
                <w:numId w:val="0"/>
              </w:numPr>
              <w:rPr>
                <w:rStyle w:val="Hyperlink"/>
                <w:rFonts w:ascii="Calibri" w:hAnsi="Calibri" w:cs="Calibri"/>
                <w:color w:val="auto"/>
                <w:sz w:val="22"/>
                <w:szCs w:val="22"/>
                <w:u w:val="none"/>
              </w:rPr>
            </w:pPr>
            <w:bookmarkStart w:id="27" w:name="_Toc132989332"/>
            <w:r w:rsidRPr="00541D7F">
              <w:rPr>
                <w:rFonts w:ascii="Calibri" w:hAnsi="Calibri" w:cs="Calibri"/>
                <w:sz w:val="22"/>
                <w:szCs w:val="22"/>
              </w:rPr>
              <w:t>Nõuded dokumentatsioonile</w:t>
            </w:r>
            <w:bookmarkEnd w:id="27"/>
          </w:p>
        </w:tc>
        <w:tc>
          <w:tcPr>
            <w:tcW w:w="3458" w:type="dxa"/>
          </w:tcPr>
          <w:p w14:paraId="04AF9509" w14:textId="48C6C34E" w:rsidR="007066F9" w:rsidRPr="00541D7F" w:rsidRDefault="007066F9" w:rsidP="007066F9">
            <w:pPr>
              <w:rPr>
                <w:rStyle w:val="Hyperlink"/>
                <w:rFonts w:ascii="Calibri" w:hAnsi="Calibri" w:cs="Calibri"/>
                <w:color w:val="auto"/>
                <w:sz w:val="22"/>
                <w:szCs w:val="22"/>
                <w:u w:val="none"/>
                <w:lang w:val="en-GB"/>
              </w:rPr>
            </w:pPr>
            <w:r w:rsidRPr="00541D7F">
              <w:rPr>
                <w:rFonts w:ascii="Calibri" w:hAnsi="Calibri" w:cs="Calibri"/>
                <w:b/>
                <w:sz w:val="22"/>
                <w:szCs w:val="22"/>
                <w:lang w:val="en-GB"/>
              </w:rPr>
              <w:t>Documentation requirements</w:t>
            </w:r>
          </w:p>
        </w:tc>
        <w:tc>
          <w:tcPr>
            <w:tcW w:w="1017" w:type="dxa"/>
            <w:tcBorders>
              <w:tr2bl w:val="single" w:sz="4" w:space="0" w:color="auto"/>
            </w:tcBorders>
          </w:tcPr>
          <w:p w14:paraId="1D4D4CEF" w14:textId="77777777" w:rsidR="007066F9" w:rsidRPr="00541D7F" w:rsidRDefault="007066F9" w:rsidP="007066F9">
            <w:pPr>
              <w:rPr>
                <w:rStyle w:val="Hyperlink"/>
                <w:rFonts w:ascii="Calibri" w:hAnsi="Calibri" w:cs="Calibri"/>
                <w:color w:val="auto"/>
                <w:sz w:val="22"/>
                <w:szCs w:val="22"/>
                <w:u w:val="none"/>
              </w:rPr>
            </w:pPr>
          </w:p>
        </w:tc>
        <w:tc>
          <w:tcPr>
            <w:tcW w:w="2410" w:type="dxa"/>
            <w:tcBorders>
              <w:tr2bl w:val="single" w:sz="4" w:space="0" w:color="auto"/>
            </w:tcBorders>
          </w:tcPr>
          <w:p w14:paraId="7231BA6C" w14:textId="77F8C292" w:rsidR="007066F9" w:rsidRPr="00541D7F" w:rsidRDefault="007066F9" w:rsidP="007066F9">
            <w:pPr>
              <w:rPr>
                <w:rStyle w:val="Hyperlink"/>
                <w:rFonts w:ascii="Calibri" w:hAnsi="Calibri" w:cs="Calibri"/>
                <w:color w:val="auto"/>
                <w:sz w:val="22"/>
                <w:szCs w:val="22"/>
                <w:u w:val="none"/>
              </w:rPr>
            </w:pPr>
          </w:p>
        </w:tc>
      </w:tr>
      <w:tr w:rsidR="007066F9" w:rsidRPr="00541D7F" w14:paraId="3B20E41D" w14:textId="77777777" w:rsidTr="00254BE9">
        <w:tc>
          <w:tcPr>
            <w:tcW w:w="883" w:type="dxa"/>
          </w:tcPr>
          <w:p w14:paraId="44A143E0" w14:textId="77777777" w:rsidR="007066F9" w:rsidRPr="00541D7F" w:rsidRDefault="007066F9" w:rsidP="007066F9">
            <w:pPr>
              <w:pStyle w:val="ListParagraph"/>
              <w:numPr>
                <w:ilvl w:val="1"/>
                <w:numId w:val="2"/>
              </w:numPr>
              <w:ind w:left="464" w:hanging="464"/>
              <w:jc w:val="both"/>
              <w:rPr>
                <w:rFonts w:ascii="Calibri" w:hAnsi="Calibri" w:cs="Calibri"/>
                <w:sz w:val="22"/>
                <w:szCs w:val="22"/>
              </w:rPr>
            </w:pPr>
          </w:p>
        </w:tc>
        <w:tc>
          <w:tcPr>
            <w:tcW w:w="3431" w:type="dxa"/>
          </w:tcPr>
          <w:p w14:paraId="6C3A5806" w14:textId="25CA5BD8" w:rsidR="007066F9" w:rsidRPr="00541D7F" w:rsidRDefault="007066F9" w:rsidP="00283493">
            <w:pPr>
              <w:jc w:val="both"/>
              <w:rPr>
                <w:rStyle w:val="Hyperlink"/>
                <w:rFonts w:ascii="Calibri" w:hAnsi="Calibri" w:cs="Calibri"/>
                <w:color w:val="auto"/>
                <w:sz w:val="22"/>
                <w:szCs w:val="22"/>
                <w:u w:val="none"/>
              </w:rPr>
            </w:pPr>
            <w:r w:rsidRPr="00541D7F">
              <w:rPr>
                <w:rFonts w:ascii="Calibri" w:hAnsi="Calibri" w:cs="Calibri"/>
                <w:sz w:val="22"/>
                <w:szCs w:val="22"/>
              </w:rPr>
              <w:t xml:space="preserve">Koos </w:t>
            </w:r>
            <w:proofErr w:type="spellStart"/>
            <w:r w:rsidRPr="00541D7F">
              <w:rPr>
                <w:rFonts w:ascii="Calibri" w:hAnsi="Calibri" w:cs="Calibri"/>
                <w:sz w:val="22"/>
                <w:szCs w:val="22"/>
              </w:rPr>
              <w:t>UAV-ga</w:t>
            </w:r>
            <w:proofErr w:type="spellEnd"/>
            <w:r w:rsidRPr="00541D7F">
              <w:rPr>
                <w:rFonts w:ascii="Calibri" w:hAnsi="Calibri" w:cs="Calibri"/>
                <w:sz w:val="22"/>
                <w:szCs w:val="22"/>
              </w:rPr>
              <w:t xml:space="preserve"> tuleb tarnida niiskuskindlasse kilekotti suletud eesti- või ingliskeelne dokumentatsioon</w:t>
            </w:r>
            <w:r w:rsidR="00283493">
              <w:rPr>
                <w:rFonts w:ascii="Calibri" w:hAnsi="Calibri" w:cs="Calibri"/>
                <w:sz w:val="22"/>
                <w:szCs w:val="22"/>
              </w:rPr>
              <w:t>.</w:t>
            </w:r>
          </w:p>
        </w:tc>
        <w:tc>
          <w:tcPr>
            <w:tcW w:w="3458" w:type="dxa"/>
          </w:tcPr>
          <w:p w14:paraId="004D3A07" w14:textId="224348C9" w:rsidR="007066F9" w:rsidRPr="00541D7F" w:rsidRDefault="007066F9" w:rsidP="00283493">
            <w:pPr>
              <w:jc w:val="both"/>
              <w:rPr>
                <w:rStyle w:val="Hyperlink"/>
                <w:rFonts w:ascii="Calibri" w:hAnsi="Calibri" w:cs="Calibri"/>
                <w:color w:val="auto"/>
                <w:sz w:val="22"/>
                <w:szCs w:val="22"/>
                <w:u w:val="none"/>
                <w:lang w:val="en-GB"/>
              </w:rPr>
            </w:pPr>
            <w:r w:rsidRPr="00541D7F">
              <w:rPr>
                <w:rFonts w:ascii="Calibri" w:hAnsi="Calibri" w:cs="Calibri"/>
                <w:sz w:val="22"/>
                <w:szCs w:val="22"/>
                <w:lang w:val="en-GB"/>
              </w:rPr>
              <w:t>Hard copy of the documentation in Estonian and English, sealed in a moisture-proof plastic bag shall be delivered with the UAV</w:t>
            </w:r>
            <w:r w:rsidR="00283493">
              <w:rPr>
                <w:rFonts w:ascii="Calibri" w:hAnsi="Calibri" w:cs="Calibri"/>
                <w:sz w:val="22"/>
                <w:szCs w:val="22"/>
                <w:lang w:val="en-GB"/>
              </w:rPr>
              <w:t>.</w:t>
            </w:r>
          </w:p>
        </w:tc>
        <w:tc>
          <w:tcPr>
            <w:tcW w:w="1017" w:type="dxa"/>
          </w:tcPr>
          <w:p w14:paraId="76A6F56F" w14:textId="2EF74703" w:rsidR="007066F9" w:rsidRPr="00541D7F" w:rsidRDefault="002C7C43" w:rsidP="007066F9">
            <w:pPr>
              <w:jc w:val="both"/>
              <w:rPr>
                <w:rStyle w:val="Hyperlink"/>
                <w:rFonts w:ascii="Calibri" w:hAnsi="Calibri" w:cs="Calibri"/>
                <w:color w:val="auto"/>
                <w:sz w:val="22"/>
                <w:szCs w:val="22"/>
                <w:u w:val="none"/>
              </w:rPr>
            </w:pPr>
            <w:ins w:id="28" w:author="Microsoft Office User" w:date="2024-02-14T13:44:00Z">
              <w:r>
                <w:rPr>
                  <w:rStyle w:val="Hyperlink"/>
                  <w:rFonts w:ascii="Calibri" w:hAnsi="Calibri" w:cs="Calibri"/>
                  <w:color w:val="auto"/>
                  <w:sz w:val="22"/>
                  <w:szCs w:val="22"/>
                  <w:u w:val="none"/>
                </w:rPr>
                <w:t>Y</w:t>
              </w:r>
            </w:ins>
          </w:p>
        </w:tc>
        <w:tc>
          <w:tcPr>
            <w:tcW w:w="2410" w:type="dxa"/>
          </w:tcPr>
          <w:p w14:paraId="2FB7D987" w14:textId="004C72AE" w:rsidR="007066F9" w:rsidRPr="00541D7F" w:rsidRDefault="007066F9" w:rsidP="007066F9">
            <w:pPr>
              <w:jc w:val="both"/>
              <w:rPr>
                <w:rStyle w:val="Hyperlink"/>
                <w:rFonts w:ascii="Calibri" w:hAnsi="Calibri" w:cs="Calibri"/>
                <w:color w:val="auto"/>
                <w:sz w:val="22"/>
                <w:szCs w:val="22"/>
                <w:u w:val="none"/>
              </w:rPr>
            </w:pPr>
          </w:p>
        </w:tc>
      </w:tr>
      <w:tr w:rsidR="007066F9" w:rsidRPr="00541D7F" w14:paraId="58101253" w14:textId="77777777" w:rsidTr="00197DED">
        <w:tc>
          <w:tcPr>
            <w:tcW w:w="883" w:type="dxa"/>
          </w:tcPr>
          <w:p w14:paraId="01091450" w14:textId="77777777" w:rsidR="007066F9" w:rsidRPr="00541D7F" w:rsidRDefault="007066F9" w:rsidP="007066F9">
            <w:pPr>
              <w:pStyle w:val="ListParagraph"/>
              <w:numPr>
                <w:ilvl w:val="0"/>
                <w:numId w:val="2"/>
              </w:numPr>
              <w:jc w:val="both"/>
              <w:rPr>
                <w:rFonts w:ascii="Calibri" w:hAnsi="Calibri" w:cs="Calibri"/>
                <w:b/>
                <w:sz w:val="22"/>
                <w:szCs w:val="22"/>
              </w:rPr>
            </w:pPr>
          </w:p>
        </w:tc>
        <w:tc>
          <w:tcPr>
            <w:tcW w:w="3431" w:type="dxa"/>
          </w:tcPr>
          <w:p w14:paraId="545CEA1F" w14:textId="69092536" w:rsidR="007066F9" w:rsidRPr="00541D7F" w:rsidRDefault="007066F9" w:rsidP="007066F9">
            <w:pPr>
              <w:jc w:val="both"/>
              <w:rPr>
                <w:rStyle w:val="Hyperlink"/>
                <w:rFonts w:ascii="Calibri" w:hAnsi="Calibri" w:cs="Calibri"/>
                <w:b/>
                <w:color w:val="auto"/>
                <w:sz w:val="22"/>
                <w:szCs w:val="22"/>
                <w:u w:val="none"/>
              </w:rPr>
            </w:pPr>
            <w:r w:rsidRPr="00541D7F">
              <w:rPr>
                <w:rStyle w:val="Hyperlink"/>
                <w:rFonts w:ascii="Calibri" w:hAnsi="Calibri" w:cs="Calibri"/>
                <w:b/>
                <w:color w:val="auto"/>
                <w:sz w:val="22"/>
                <w:szCs w:val="22"/>
                <w:u w:val="none"/>
              </w:rPr>
              <w:t>Nõuded hoolduse ja remondi teenusele</w:t>
            </w:r>
          </w:p>
        </w:tc>
        <w:tc>
          <w:tcPr>
            <w:tcW w:w="3458" w:type="dxa"/>
          </w:tcPr>
          <w:p w14:paraId="0B8E95C9" w14:textId="3729BB2E" w:rsidR="007066F9" w:rsidRPr="00541D7F" w:rsidRDefault="007066F9" w:rsidP="007066F9">
            <w:pPr>
              <w:jc w:val="both"/>
              <w:rPr>
                <w:rFonts w:ascii="Calibri" w:hAnsi="Calibri" w:cs="Calibri"/>
                <w:b/>
                <w:sz w:val="22"/>
                <w:szCs w:val="22"/>
                <w:lang w:val="en-GB"/>
              </w:rPr>
            </w:pPr>
            <w:r w:rsidRPr="00541D7F">
              <w:rPr>
                <w:rFonts w:ascii="Calibri" w:hAnsi="Calibri" w:cs="Calibri"/>
                <w:b/>
                <w:sz w:val="22"/>
                <w:szCs w:val="22"/>
                <w:lang w:val="en-GB"/>
              </w:rPr>
              <w:t>Maintenance and repair service req.</w:t>
            </w:r>
          </w:p>
        </w:tc>
        <w:tc>
          <w:tcPr>
            <w:tcW w:w="1017" w:type="dxa"/>
            <w:tcBorders>
              <w:tl2br w:val="single" w:sz="4" w:space="0" w:color="auto"/>
            </w:tcBorders>
          </w:tcPr>
          <w:p w14:paraId="702C6624" w14:textId="77777777" w:rsidR="007066F9" w:rsidRPr="00541D7F" w:rsidRDefault="007066F9" w:rsidP="007066F9">
            <w:pPr>
              <w:jc w:val="both"/>
              <w:rPr>
                <w:rStyle w:val="Hyperlink"/>
                <w:rFonts w:ascii="Calibri" w:hAnsi="Calibri" w:cs="Calibri"/>
                <w:color w:val="auto"/>
                <w:sz w:val="22"/>
                <w:szCs w:val="22"/>
                <w:u w:val="none"/>
              </w:rPr>
            </w:pPr>
          </w:p>
        </w:tc>
        <w:tc>
          <w:tcPr>
            <w:tcW w:w="2410" w:type="dxa"/>
            <w:tcBorders>
              <w:tl2br w:val="single" w:sz="4" w:space="0" w:color="auto"/>
            </w:tcBorders>
          </w:tcPr>
          <w:p w14:paraId="7814FBE2" w14:textId="0FD81D6F" w:rsidR="007066F9" w:rsidRPr="00541D7F" w:rsidRDefault="007066F9" w:rsidP="007066F9">
            <w:pPr>
              <w:jc w:val="both"/>
              <w:rPr>
                <w:rStyle w:val="Hyperlink"/>
                <w:rFonts w:ascii="Calibri" w:hAnsi="Calibri" w:cs="Calibri"/>
                <w:color w:val="auto"/>
                <w:sz w:val="22"/>
                <w:szCs w:val="22"/>
                <w:u w:val="none"/>
              </w:rPr>
            </w:pPr>
          </w:p>
        </w:tc>
      </w:tr>
      <w:tr w:rsidR="007066F9" w:rsidRPr="00541D7F" w14:paraId="2F34FC31" w14:textId="77777777" w:rsidTr="00254BE9">
        <w:tc>
          <w:tcPr>
            <w:tcW w:w="883" w:type="dxa"/>
          </w:tcPr>
          <w:p w14:paraId="3F0FB078" w14:textId="77777777" w:rsidR="007066F9" w:rsidRPr="00541D7F" w:rsidRDefault="007066F9" w:rsidP="007066F9">
            <w:pPr>
              <w:pStyle w:val="ListParagraph"/>
              <w:numPr>
                <w:ilvl w:val="1"/>
                <w:numId w:val="2"/>
              </w:numPr>
              <w:ind w:left="464" w:hanging="464"/>
              <w:jc w:val="both"/>
              <w:rPr>
                <w:rFonts w:ascii="Calibri" w:hAnsi="Calibri" w:cs="Calibri"/>
                <w:sz w:val="22"/>
                <w:szCs w:val="22"/>
              </w:rPr>
            </w:pPr>
          </w:p>
        </w:tc>
        <w:tc>
          <w:tcPr>
            <w:tcW w:w="3431" w:type="dxa"/>
          </w:tcPr>
          <w:p w14:paraId="57F1BE8A" w14:textId="0A4C0810" w:rsidR="007066F9" w:rsidRPr="00541D7F" w:rsidRDefault="00283493" w:rsidP="007066F9">
            <w:pPr>
              <w:jc w:val="both"/>
              <w:rPr>
                <w:rStyle w:val="Hyperlink"/>
                <w:rFonts w:ascii="Calibri" w:hAnsi="Calibri" w:cs="Calibri"/>
                <w:b/>
                <w:color w:val="auto"/>
                <w:sz w:val="22"/>
                <w:szCs w:val="22"/>
                <w:u w:val="none"/>
              </w:rPr>
            </w:pPr>
            <w:r>
              <w:rPr>
                <w:rFonts w:ascii="Calibri" w:hAnsi="Calibri" w:cs="Calibri"/>
                <w:sz w:val="22"/>
                <w:szCs w:val="22"/>
              </w:rPr>
              <w:t>Hoolduse ja r</w:t>
            </w:r>
            <w:r w:rsidR="007066F9" w:rsidRPr="00541D7F">
              <w:rPr>
                <w:rFonts w:ascii="Calibri" w:hAnsi="Calibri" w:cs="Calibri"/>
                <w:sz w:val="22"/>
                <w:szCs w:val="22"/>
              </w:rPr>
              <w:t xml:space="preserve">emonttööde all peetakse silmas avarii ja/või seadme rikkest tingitud tagajärgede kõrvaldamist ning UAV ja selle seadmete töökorda seadmist. </w:t>
            </w:r>
          </w:p>
        </w:tc>
        <w:tc>
          <w:tcPr>
            <w:tcW w:w="3458" w:type="dxa"/>
          </w:tcPr>
          <w:p w14:paraId="702790E4" w14:textId="21DDF467" w:rsidR="007066F9" w:rsidRPr="00541D7F" w:rsidRDefault="00283493" w:rsidP="007066F9">
            <w:pPr>
              <w:jc w:val="both"/>
              <w:rPr>
                <w:rFonts w:ascii="Calibri" w:hAnsi="Calibri" w:cs="Calibri"/>
                <w:b/>
                <w:sz w:val="22"/>
                <w:szCs w:val="22"/>
                <w:lang w:val="en-GB"/>
              </w:rPr>
            </w:pPr>
            <w:r>
              <w:rPr>
                <w:rFonts w:ascii="Calibri" w:hAnsi="Calibri" w:cs="Calibri"/>
                <w:sz w:val="22"/>
                <w:szCs w:val="22"/>
                <w:lang w:val="en-GB"/>
              </w:rPr>
              <w:t>Maintenance and r</w:t>
            </w:r>
            <w:r w:rsidR="007066F9" w:rsidRPr="00541D7F">
              <w:rPr>
                <w:rFonts w:ascii="Calibri" w:hAnsi="Calibri" w:cs="Calibri"/>
                <w:sz w:val="22"/>
                <w:szCs w:val="22"/>
                <w:lang w:val="en-GB"/>
              </w:rPr>
              <w:t>epairs include eliminating the effects caused by crash and/or malfunction of device and establishing the working order of the UAV and its equipment.</w:t>
            </w:r>
          </w:p>
        </w:tc>
        <w:tc>
          <w:tcPr>
            <w:tcW w:w="1017" w:type="dxa"/>
          </w:tcPr>
          <w:p w14:paraId="1F9826C9" w14:textId="1844771F" w:rsidR="007066F9" w:rsidRPr="00541D7F" w:rsidRDefault="002C7C43" w:rsidP="007066F9">
            <w:pPr>
              <w:jc w:val="both"/>
              <w:rPr>
                <w:rStyle w:val="Hyperlink"/>
                <w:rFonts w:ascii="Calibri" w:hAnsi="Calibri" w:cs="Calibri"/>
                <w:color w:val="auto"/>
                <w:sz w:val="22"/>
                <w:szCs w:val="22"/>
                <w:u w:val="none"/>
              </w:rPr>
            </w:pPr>
            <w:ins w:id="29" w:author="Microsoft Office User" w:date="2024-02-14T13:45:00Z">
              <w:r>
                <w:rPr>
                  <w:rStyle w:val="Hyperlink"/>
                  <w:rFonts w:ascii="Calibri" w:hAnsi="Calibri" w:cs="Calibri"/>
                  <w:color w:val="auto"/>
                  <w:sz w:val="22"/>
                  <w:szCs w:val="22"/>
                  <w:u w:val="none"/>
                </w:rPr>
                <w:t>Y</w:t>
              </w:r>
            </w:ins>
          </w:p>
        </w:tc>
        <w:tc>
          <w:tcPr>
            <w:tcW w:w="2410" w:type="dxa"/>
          </w:tcPr>
          <w:p w14:paraId="38EE7616" w14:textId="53C09661" w:rsidR="007066F9" w:rsidRPr="00541D7F" w:rsidRDefault="007066F9" w:rsidP="007066F9">
            <w:pPr>
              <w:jc w:val="both"/>
              <w:rPr>
                <w:rStyle w:val="Hyperlink"/>
                <w:rFonts w:ascii="Calibri" w:hAnsi="Calibri" w:cs="Calibri"/>
                <w:color w:val="auto"/>
                <w:sz w:val="22"/>
                <w:szCs w:val="22"/>
                <w:u w:val="none"/>
              </w:rPr>
            </w:pPr>
          </w:p>
        </w:tc>
      </w:tr>
      <w:tr w:rsidR="007066F9" w:rsidRPr="00541D7F" w14:paraId="67C977C7" w14:textId="77777777" w:rsidTr="00197DED">
        <w:tc>
          <w:tcPr>
            <w:tcW w:w="883" w:type="dxa"/>
          </w:tcPr>
          <w:p w14:paraId="23D4638F" w14:textId="77777777" w:rsidR="007066F9" w:rsidRPr="00541D7F" w:rsidRDefault="007066F9" w:rsidP="007066F9">
            <w:pPr>
              <w:pStyle w:val="ListParagraph"/>
              <w:numPr>
                <w:ilvl w:val="0"/>
                <w:numId w:val="2"/>
              </w:numPr>
              <w:jc w:val="both"/>
              <w:rPr>
                <w:rStyle w:val="Hyperlink"/>
                <w:rFonts w:ascii="Calibri" w:hAnsi="Calibri" w:cs="Calibri"/>
                <w:b/>
                <w:color w:val="auto"/>
                <w:sz w:val="22"/>
                <w:szCs w:val="22"/>
                <w:u w:val="none"/>
              </w:rPr>
            </w:pPr>
          </w:p>
        </w:tc>
        <w:tc>
          <w:tcPr>
            <w:tcW w:w="3431" w:type="dxa"/>
          </w:tcPr>
          <w:p w14:paraId="53768C9B" w14:textId="0E6C255C" w:rsidR="007066F9" w:rsidRPr="00541D7F" w:rsidRDefault="007066F9" w:rsidP="007066F9">
            <w:pPr>
              <w:pStyle w:val="Heading1"/>
              <w:numPr>
                <w:ilvl w:val="0"/>
                <w:numId w:val="0"/>
              </w:numPr>
              <w:rPr>
                <w:rFonts w:ascii="Calibri" w:hAnsi="Calibri" w:cs="Calibri"/>
                <w:sz w:val="22"/>
                <w:szCs w:val="22"/>
              </w:rPr>
            </w:pPr>
            <w:r w:rsidRPr="00541D7F">
              <w:rPr>
                <w:rFonts w:ascii="Calibri" w:hAnsi="Calibri" w:cs="Calibri"/>
                <w:sz w:val="22"/>
                <w:szCs w:val="22"/>
              </w:rPr>
              <w:t>Peamiste parameetrite nõuded</w:t>
            </w:r>
          </w:p>
        </w:tc>
        <w:tc>
          <w:tcPr>
            <w:tcW w:w="3458" w:type="dxa"/>
          </w:tcPr>
          <w:p w14:paraId="29492B4D" w14:textId="7A3EFC9A" w:rsidR="007066F9" w:rsidRPr="00541D7F" w:rsidRDefault="007066F9" w:rsidP="007066F9">
            <w:pPr>
              <w:jc w:val="both"/>
              <w:rPr>
                <w:rFonts w:ascii="Calibri" w:hAnsi="Calibri" w:cs="Calibri"/>
                <w:b/>
                <w:sz w:val="22"/>
                <w:szCs w:val="22"/>
                <w:lang w:val="en-GB"/>
              </w:rPr>
            </w:pPr>
            <w:r w:rsidRPr="00541D7F">
              <w:rPr>
                <w:rFonts w:ascii="Calibri" w:hAnsi="Calibri" w:cs="Calibri"/>
                <w:b/>
                <w:sz w:val="22"/>
                <w:szCs w:val="22"/>
                <w:lang w:val="en-GB"/>
              </w:rPr>
              <w:t>Main parameters requirements</w:t>
            </w:r>
          </w:p>
        </w:tc>
        <w:tc>
          <w:tcPr>
            <w:tcW w:w="1017" w:type="dxa"/>
            <w:tcBorders>
              <w:tr2bl w:val="single" w:sz="4" w:space="0" w:color="auto"/>
            </w:tcBorders>
          </w:tcPr>
          <w:p w14:paraId="667D21D1" w14:textId="77777777" w:rsidR="007066F9" w:rsidRPr="00541D7F" w:rsidRDefault="007066F9" w:rsidP="007066F9">
            <w:pPr>
              <w:jc w:val="both"/>
              <w:rPr>
                <w:rFonts w:ascii="Calibri" w:hAnsi="Calibri" w:cs="Calibri"/>
                <w:sz w:val="22"/>
                <w:szCs w:val="22"/>
              </w:rPr>
            </w:pPr>
          </w:p>
        </w:tc>
        <w:tc>
          <w:tcPr>
            <w:tcW w:w="2410" w:type="dxa"/>
            <w:tcBorders>
              <w:tr2bl w:val="single" w:sz="4" w:space="0" w:color="auto"/>
            </w:tcBorders>
          </w:tcPr>
          <w:p w14:paraId="562515FD" w14:textId="46EBFE07" w:rsidR="007066F9" w:rsidRPr="00541D7F" w:rsidRDefault="007066F9" w:rsidP="007066F9">
            <w:pPr>
              <w:jc w:val="both"/>
              <w:rPr>
                <w:rFonts w:ascii="Calibri" w:hAnsi="Calibri" w:cs="Calibri"/>
                <w:sz w:val="22"/>
                <w:szCs w:val="22"/>
              </w:rPr>
            </w:pPr>
          </w:p>
        </w:tc>
      </w:tr>
      <w:tr w:rsidR="007066F9" w:rsidRPr="00541D7F" w14:paraId="57DEB29A" w14:textId="77777777" w:rsidTr="00254BE9">
        <w:tc>
          <w:tcPr>
            <w:tcW w:w="883" w:type="dxa"/>
          </w:tcPr>
          <w:p w14:paraId="175E30DF" w14:textId="77777777" w:rsidR="007066F9" w:rsidRPr="00541D7F" w:rsidRDefault="007066F9" w:rsidP="007066F9">
            <w:pPr>
              <w:pStyle w:val="ListParagraph"/>
              <w:numPr>
                <w:ilvl w:val="1"/>
                <w:numId w:val="2"/>
              </w:numPr>
              <w:ind w:left="464" w:hanging="464"/>
              <w:jc w:val="both"/>
              <w:rPr>
                <w:rFonts w:ascii="Calibri" w:hAnsi="Calibri" w:cs="Calibri"/>
                <w:sz w:val="22"/>
                <w:szCs w:val="22"/>
              </w:rPr>
            </w:pPr>
          </w:p>
        </w:tc>
        <w:tc>
          <w:tcPr>
            <w:tcW w:w="3431" w:type="dxa"/>
          </w:tcPr>
          <w:p w14:paraId="1385A891" w14:textId="39266780" w:rsidR="007066F9" w:rsidRPr="00541D7F" w:rsidRDefault="007066F9" w:rsidP="007066F9">
            <w:pPr>
              <w:jc w:val="both"/>
              <w:rPr>
                <w:rStyle w:val="Hyperlink"/>
                <w:rFonts w:ascii="Calibri" w:hAnsi="Calibri" w:cs="Calibri"/>
                <w:color w:val="auto"/>
                <w:sz w:val="22"/>
                <w:szCs w:val="22"/>
                <w:u w:val="none"/>
              </w:rPr>
            </w:pPr>
            <w:r w:rsidRPr="00541D7F">
              <w:rPr>
                <w:rStyle w:val="Hyperlink"/>
                <w:rFonts w:ascii="Calibri" w:hAnsi="Calibri" w:cs="Calibri"/>
                <w:color w:val="auto"/>
                <w:sz w:val="22"/>
                <w:szCs w:val="22"/>
                <w:u w:val="none"/>
              </w:rPr>
              <w:t>Multikopter tüüpi kereehitus.</w:t>
            </w:r>
          </w:p>
        </w:tc>
        <w:tc>
          <w:tcPr>
            <w:tcW w:w="3458" w:type="dxa"/>
          </w:tcPr>
          <w:p w14:paraId="09A07615" w14:textId="0BA711A8" w:rsidR="007066F9" w:rsidRPr="00541D7F" w:rsidRDefault="007066F9" w:rsidP="007066F9">
            <w:pPr>
              <w:jc w:val="both"/>
              <w:rPr>
                <w:rStyle w:val="Hyperlink"/>
                <w:rFonts w:ascii="Calibri" w:hAnsi="Calibri" w:cs="Calibri"/>
                <w:color w:val="auto"/>
                <w:sz w:val="22"/>
                <w:szCs w:val="22"/>
                <w:u w:val="none"/>
                <w:lang w:val="en-GB"/>
              </w:rPr>
            </w:pPr>
            <w:r w:rsidRPr="00541D7F">
              <w:rPr>
                <w:rStyle w:val="Hyperlink"/>
                <w:rFonts w:ascii="Calibri" w:hAnsi="Calibri" w:cs="Calibri"/>
                <w:color w:val="auto"/>
                <w:sz w:val="22"/>
                <w:szCs w:val="22"/>
                <w:u w:val="none"/>
                <w:lang w:val="en-GB"/>
              </w:rPr>
              <w:t xml:space="preserve">Multicopter type airframe. </w:t>
            </w:r>
          </w:p>
        </w:tc>
        <w:tc>
          <w:tcPr>
            <w:tcW w:w="1017" w:type="dxa"/>
          </w:tcPr>
          <w:p w14:paraId="4734B4E8" w14:textId="088180CE" w:rsidR="007066F9" w:rsidRPr="00541D7F" w:rsidRDefault="002C7C43" w:rsidP="007066F9">
            <w:pPr>
              <w:jc w:val="both"/>
              <w:rPr>
                <w:rStyle w:val="Hyperlink"/>
                <w:rFonts w:ascii="Calibri" w:hAnsi="Calibri" w:cs="Calibri"/>
                <w:color w:val="auto"/>
                <w:sz w:val="22"/>
                <w:szCs w:val="22"/>
                <w:u w:val="none"/>
              </w:rPr>
            </w:pPr>
            <w:ins w:id="30" w:author="Microsoft Office User" w:date="2024-02-14T13:45:00Z">
              <w:r>
                <w:rPr>
                  <w:rStyle w:val="Hyperlink"/>
                  <w:rFonts w:ascii="Calibri" w:hAnsi="Calibri" w:cs="Calibri"/>
                  <w:color w:val="auto"/>
                  <w:sz w:val="22"/>
                  <w:szCs w:val="22"/>
                  <w:u w:val="none"/>
                </w:rPr>
                <w:t>Y</w:t>
              </w:r>
            </w:ins>
          </w:p>
        </w:tc>
        <w:tc>
          <w:tcPr>
            <w:tcW w:w="2410" w:type="dxa"/>
          </w:tcPr>
          <w:p w14:paraId="6BDEA7F7" w14:textId="1AFF177C" w:rsidR="007066F9" w:rsidRPr="00541D7F" w:rsidRDefault="007066F9" w:rsidP="007066F9">
            <w:pPr>
              <w:jc w:val="both"/>
              <w:rPr>
                <w:rStyle w:val="Hyperlink"/>
                <w:rFonts w:ascii="Calibri" w:hAnsi="Calibri" w:cs="Calibri"/>
                <w:color w:val="auto"/>
                <w:sz w:val="22"/>
                <w:szCs w:val="22"/>
                <w:u w:val="none"/>
              </w:rPr>
            </w:pPr>
          </w:p>
        </w:tc>
      </w:tr>
      <w:tr w:rsidR="007066F9" w:rsidRPr="00541D7F" w14:paraId="0C2052D9" w14:textId="77777777" w:rsidTr="00254BE9">
        <w:tc>
          <w:tcPr>
            <w:tcW w:w="883" w:type="dxa"/>
          </w:tcPr>
          <w:p w14:paraId="7BEAAC5E" w14:textId="77777777" w:rsidR="007066F9" w:rsidRPr="00541D7F" w:rsidRDefault="007066F9" w:rsidP="007066F9">
            <w:pPr>
              <w:pStyle w:val="ListParagraph"/>
              <w:numPr>
                <w:ilvl w:val="1"/>
                <w:numId w:val="2"/>
              </w:numPr>
              <w:ind w:left="464" w:hanging="464"/>
              <w:jc w:val="both"/>
              <w:rPr>
                <w:rFonts w:ascii="Calibri" w:hAnsi="Calibri" w:cs="Calibri"/>
                <w:sz w:val="22"/>
                <w:szCs w:val="22"/>
              </w:rPr>
            </w:pPr>
          </w:p>
        </w:tc>
        <w:tc>
          <w:tcPr>
            <w:tcW w:w="3431" w:type="dxa"/>
          </w:tcPr>
          <w:p w14:paraId="74E37D98" w14:textId="382ACA68" w:rsidR="007066F9" w:rsidRPr="00541D7F" w:rsidRDefault="007066F9" w:rsidP="007066F9">
            <w:pPr>
              <w:jc w:val="both"/>
              <w:rPr>
                <w:rStyle w:val="Hyperlink"/>
                <w:rFonts w:ascii="Calibri" w:hAnsi="Calibri" w:cs="Calibri"/>
                <w:color w:val="auto"/>
                <w:sz w:val="22"/>
                <w:szCs w:val="22"/>
                <w:u w:val="none"/>
              </w:rPr>
            </w:pPr>
            <w:r w:rsidRPr="00541D7F">
              <w:rPr>
                <w:rStyle w:val="Hyperlink"/>
                <w:rFonts w:ascii="Calibri" w:hAnsi="Calibri" w:cs="Calibri"/>
                <w:color w:val="auto"/>
                <w:sz w:val="22"/>
                <w:szCs w:val="22"/>
                <w:u w:val="none"/>
              </w:rPr>
              <w:t>Seadmete ja osade paigaldamine peab olema lahendatud selliselt, et neid ei oleks võimlik valesti ühendada, nt. valesse kohta või valepidi.</w:t>
            </w:r>
          </w:p>
        </w:tc>
        <w:tc>
          <w:tcPr>
            <w:tcW w:w="3458" w:type="dxa"/>
          </w:tcPr>
          <w:p w14:paraId="56561C57" w14:textId="642A37C2" w:rsidR="007066F9" w:rsidRPr="00541D7F" w:rsidRDefault="007066F9" w:rsidP="007066F9">
            <w:pPr>
              <w:jc w:val="both"/>
              <w:rPr>
                <w:rStyle w:val="Hyperlink"/>
                <w:rFonts w:ascii="Calibri" w:hAnsi="Calibri" w:cs="Calibri"/>
                <w:color w:val="auto"/>
                <w:sz w:val="22"/>
                <w:szCs w:val="22"/>
                <w:u w:val="none"/>
                <w:lang w:val="en-GB"/>
              </w:rPr>
            </w:pPr>
            <w:r w:rsidRPr="00541D7F">
              <w:rPr>
                <w:rStyle w:val="Hyperlink"/>
                <w:rFonts w:ascii="Calibri" w:hAnsi="Calibri" w:cs="Calibri"/>
                <w:color w:val="auto"/>
                <w:sz w:val="22"/>
                <w:szCs w:val="22"/>
                <w:u w:val="none"/>
                <w:lang w:val="en-GB"/>
              </w:rPr>
              <w:t>There must be design features to prevent incorrect installation of equipment, e.g. installation in the wrong place or with the wrong orientation.</w:t>
            </w:r>
          </w:p>
        </w:tc>
        <w:tc>
          <w:tcPr>
            <w:tcW w:w="1017" w:type="dxa"/>
          </w:tcPr>
          <w:p w14:paraId="2C40042B" w14:textId="48E60878" w:rsidR="007066F9" w:rsidRPr="00541D7F" w:rsidRDefault="002C7C43" w:rsidP="007066F9">
            <w:pPr>
              <w:jc w:val="both"/>
              <w:rPr>
                <w:rStyle w:val="Hyperlink"/>
                <w:rFonts w:ascii="Calibri" w:hAnsi="Calibri" w:cs="Calibri"/>
                <w:color w:val="auto"/>
                <w:sz w:val="22"/>
                <w:szCs w:val="22"/>
                <w:u w:val="none"/>
              </w:rPr>
            </w:pPr>
            <w:ins w:id="31" w:author="Microsoft Office User" w:date="2024-02-14T13:45:00Z">
              <w:r>
                <w:rPr>
                  <w:rStyle w:val="Hyperlink"/>
                  <w:rFonts w:ascii="Calibri" w:hAnsi="Calibri" w:cs="Calibri"/>
                  <w:color w:val="auto"/>
                  <w:sz w:val="22"/>
                  <w:szCs w:val="22"/>
                  <w:u w:val="none"/>
                </w:rPr>
                <w:t>Y</w:t>
              </w:r>
            </w:ins>
          </w:p>
        </w:tc>
        <w:tc>
          <w:tcPr>
            <w:tcW w:w="2410" w:type="dxa"/>
          </w:tcPr>
          <w:p w14:paraId="408A13A4" w14:textId="38EE625B" w:rsidR="007066F9" w:rsidRPr="00541D7F" w:rsidRDefault="007066F9" w:rsidP="007066F9">
            <w:pPr>
              <w:jc w:val="both"/>
              <w:rPr>
                <w:rStyle w:val="Hyperlink"/>
                <w:rFonts w:ascii="Calibri" w:hAnsi="Calibri" w:cs="Calibri"/>
                <w:color w:val="auto"/>
                <w:sz w:val="22"/>
                <w:szCs w:val="22"/>
                <w:u w:val="none"/>
              </w:rPr>
            </w:pPr>
          </w:p>
        </w:tc>
      </w:tr>
      <w:tr w:rsidR="007066F9" w:rsidRPr="00541D7F" w14:paraId="6CB52393" w14:textId="77777777" w:rsidTr="00254BE9">
        <w:tc>
          <w:tcPr>
            <w:tcW w:w="883" w:type="dxa"/>
          </w:tcPr>
          <w:p w14:paraId="7A87F361" w14:textId="77777777" w:rsidR="007066F9" w:rsidRPr="00541D7F" w:rsidRDefault="007066F9" w:rsidP="007066F9">
            <w:pPr>
              <w:pStyle w:val="ListParagraph"/>
              <w:numPr>
                <w:ilvl w:val="1"/>
                <w:numId w:val="2"/>
              </w:numPr>
              <w:ind w:left="464" w:hanging="464"/>
              <w:jc w:val="both"/>
              <w:rPr>
                <w:rFonts w:ascii="Calibri" w:hAnsi="Calibri" w:cs="Calibri"/>
                <w:sz w:val="22"/>
                <w:szCs w:val="22"/>
              </w:rPr>
            </w:pPr>
          </w:p>
        </w:tc>
        <w:tc>
          <w:tcPr>
            <w:tcW w:w="3431" w:type="dxa"/>
          </w:tcPr>
          <w:p w14:paraId="4C90CF9E" w14:textId="1236D0F3" w:rsidR="007066F9" w:rsidRPr="00541D7F" w:rsidRDefault="007066F9" w:rsidP="007066F9">
            <w:pPr>
              <w:jc w:val="both"/>
              <w:rPr>
                <w:rStyle w:val="Hyperlink"/>
                <w:rFonts w:ascii="Calibri" w:hAnsi="Calibri" w:cs="Calibri"/>
                <w:color w:val="auto"/>
                <w:sz w:val="22"/>
                <w:szCs w:val="22"/>
                <w:u w:val="none"/>
              </w:rPr>
            </w:pPr>
            <w:r w:rsidRPr="00541D7F">
              <w:rPr>
                <w:rStyle w:val="Hyperlink"/>
                <w:rFonts w:ascii="Calibri" w:hAnsi="Calibri" w:cs="Calibri"/>
                <w:color w:val="auto"/>
                <w:sz w:val="22"/>
                <w:szCs w:val="22"/>
                <w:u w:val="none"/>
              </w:rPr>
              <w:t>Aku peab olema vahetatav tööriistu kasutamata.</w:t>
            </w:r>
          </w:p>
        </w:tc>
        <w:tc>
          <w:tcPr>
            <w:tcW w:w="3458" w:type="dxa"/>
          </w:tcPr>
          <w:p w14:paraId="6A79B225" w14:textId="53E34E05" w:rsidR="007066F9" w:rsidRPr="00541D7F" w:rsidRDefault="007066F9" w:rsidP="007066F9">
            <w:pPr>
              <w:jc w:val="both"/>
              <w:rPr>
                <w:rStyle w:val="Hyperlink"/>
                <w:rFonts w:ascii="Calibri" w:hAnsi="Calibri" w:cs="Calibri"/>
                <w:color w:val="auto"/>
                <w:sz w:val="22"/>
                <w:szCs w:val="22"/>
                <w:u w:val="none"/>
                <w:lang w:val="en-GB"/>
              </w:rPr>
            </w:pPr>
            <w:r w:rsidRPr="00541D7F">
              <w:rPr>
                <w:rStyle w:val="Hyperlink"/>
                <w:rFonts w:ascii="Calibri" w:hAnsi="Calibri" w:cs="Calibri"/>
                <w:color w:val="auto"/>
                <w:sz w:val="22"/>
                <w:szCs w:val="22"/>
                <w:u w:val="none"/>
                <w:lang w:val="en-GB"/>
              </w:rPr>
              <w:t>Replacement of battery must be possible without tools.</w:t>
            </w:r>
          </w:p>
        </w:tc>
        <w:tc>
          <w:tcPr>
            <w:tcW w:w="1017" w:type="dxa"/>
          </w:tcPr>
          <w:p w14:paraId="708B3838" w14:textId="4B3F0246" w:rsidR="007066F9" w:rsidRPr="00541D7F" w:rsidRDefault="002C7C43" w:rsidP="007066F9">
            <w:pPr>
              <w:jc w:val="both"/>
              <w:rPr>
                <w:rStyle w:val="Hyperlink"/>
                <w:rFonts w:ascii="Calibri" w:hAnsi="Calibri" w:cs="Calibri"/>
                <w:color w:val="auto"/>
                <w:sz w:val="22"/>
                <w:szCs w:val="22"/>
                <w:u w:val="none"/>
              </w:rPr>
            </w:pPr>
            <w:ins w:id="32" w:author="Microsoft Office User" w:date="2024-02-14T13:45:00Z">
              <w:r>
                <w:rPr>
                  <w:rStyle w:val="Hyperlink"/>
                  <w:rFonts w:ascii="Calibri" w:hAnsi="Calibri" w:cs="Calibri"/>
                  <w:color w:val="auto"/>
                  <w:sz w:val="22"/>
                  <w:szCs w:val="22"/>
                  <w:u w:val="none"/>
                </w:rPr>
                <w:t>Y</w:t>
              </w:r>
            </w:ins>
          </w:p>
        </w:tc>
        <w:tc>
          <w:tcPr>
            <w:tcW w:w="2410" w:type="dxa"/>
          </w:tcPr>
          <w:p w14:paraId="59B415CC" w14:textId="345D0B67" w:rsidR="007066F9" w:rsidRPr="00541D7F" w:rsidRDefault="007066F9" w:rsidP="007066F9">
            <w:pPr>
              <w:jc w:val="both"/>
              <w:rPr>
                <w:rStyle w:val="Hyperlink"/>
                <w:rFonts w:ascii="Calibri" w:hAnsi="Calibri" w:cs="Calibri"/>
                <w:color w:val="auto"/>
                <w:sz w:val="22"/>
                <w:szCs w:val="22"/>
                <w:u w:val="none"/>
              </w:rPr>
            </w:pPr>
          </w:p>
        </w:tc>
      </w:tr>
      <w:tr w:rsidR="007066F9" w:rsidRPr="00541D7F" w14:paraId="65AE5339" w14:textId="77777777" w:rsidTr="00197DED">
        <w:tc>
          <w:tcPr>
            <w:tcW w:w="883" w:type="dxa"/>
          </w:tcPr>
          <w:p w14:paraId="524DA2FA" w14:textId="77777777" w:rsidR="007066F9" w:rsidRPr="00541D7F" w:rsidRDefault="007066F9" w:rsidP="007066F9">
            <w:pPr>
              <w:pStyle w:val="ListParagraph"/>
              <w:numPr>
                <w:ilvl w:val="1"/>
                <w:numId w:val="2"/>
              </w:numPr>
              <w:ind w:left="464" w:hanging="464"/>
              <w:jc w:val="both"/>
              <w:rPr>
                <w:rFonts w:ascii="Calibri" w:hAnsi="Calibri" w:cs="Calibri"/>
                <w:sz w:val="22"/>
                <w:szCs w:val="22"/>
              </w:rPr>
            </w:pPr>
          </w:p>
        </w:tc>
        <w:tc>
          <w:tcPr>
            <w:tcW w:w="3431" w:type="dxa"/>
          </w:tcPr>
          <w:p w14:paraId="07722891" w14:textId="6D5A271E" w:rsidR="007066F9" w:rsidRPr="00541D7F" w:rsidRDefault="007066F9" w:rsidP="007066F9">
            <w:pPr>
              <w:rPr>
                <w:rStyle w:val="Hyperlink"/>
                <w:rFonts w:ascii="Calibri" w:hAnsi="Calibri" w:cs="Calibri"/>
                <w:color w:val="auto"/>
                <w:sz w:val="22"/>
                <w:szCs w:val="22"/>
                <w:u w:val="none"/>
              </w:rPr>
            </w:pPr>
            <w:r w:rsidRPr="00541D7F">
              <w:rPr>
                <w:rStyle w:val="Hyperlink"/>
                <w:rFonts w:ascii="Calibri" w:hAnsi="Calibri" w:cs="Calibri"/>
                <w:color w:val="auto"/>
                <w:sz w:val="22"/>
                <w:szCs w:val="22"/>
                <w:u w:val="none"/>
              </w:rPr>
              <w:t xml:space="preserve">UAV operaatoril peab olema võimalik tuvastada aku tühjenemine tasemele, mis nõuab kohest tagasilennu alustamist. </w:t>
            </w:r>
          </w:p>
        </w:tc>
        <w:tc>
          <w:tcPr>
            <w:tcW w:w="3458" w:type="dxa"/>
          </w:tcPr>
          <w:p w14:paraId="418AEAB0" w14:textId="3F316DB2" w:rsidR="007066F9" w:rsidRPr="00541D7F" w:rsidRDefault="007066F9" w:rsidP="007066F9">
            <w:pPr>
              <w:jc w:val="both"/>
              <w:rPr>
                <w:rStyle w:val="Hyperlink"/>
                <w:rFonts w:ascii="Calibri" w:hAnsi="Calibri" w:cs="Calibri"/>
                <w:color w:val="auto"/>
                <w:sz w:val="22"/>
                <w:szCs w:val="22"/>
                <w:u w:val="none"/>
                <w:lang w:val="en-GB"/>
              </w:rPr>
            </w:pPr>
            <w:r w:rsidRPr="00541D7F">
              <w:rPr>
                <w:rStyle w:val="Hyperlink"/>
                <w:rFonts w:ascii="Calibri" w:hAnsi="Calibri" w:cs="Calibri"/>
                <w:color w:val="auto"/>
                <w:sz w:val="22"/>
                <w:szCs w:val="22"/>
                <w:u w:val="none"/>
                <w:lang w:val="en-GB"/>
              </w:rPr>
              <w:t>Provisions must be provided to alert the UAV operator that the battery has discharged to a level which requires immediate UAV recovery actions</w:t>
            </w:r>
          </w:p>
        </w:tc>
        <w:tc>
          <w:tcPr>
            <w:tcW w:w="1017" w:type="dxa"/>
            <w:tcBorders>
              <w:bottom w:val="single" w:sz="4" w:space="0" w:color="auto"/>
            </w:tcBorders>
          </w:tcPr>
          <w:p w14:paraId="131415A4" w14:textId="1C5E53FE" w:rsidR="007066F9" w:rsidRPr="00541D7F" w:rsidRDefault="002C7C43" w:rsidP="007066F9">
            <w:pPr>
              <w:jc w:val="both"/>
              <w:rPr>
                <w:rStyle w:val="Hyperlink"/>
                <w:rFonts w:ascii="Calibri" w:hAnsi="Calibri" w:cs="Calibri"/>
                <w:color w:val="auto"/>
                <w:sz w:val="22"/>
                <w:szCs w:val="22"/>
                <w:u w:val="none"/>
              </w:rPr>
            </w:pPr>
            <w:ins w:id="33" w:author="Microsoft Office User" w:date="2024-02-14T13:45:00Z">
              <w:r>
                <w:rPr>
                  <w:rStyle w:val="Hyperlink"/>
                  <w:rFonts w:ascii="Calibri" w:hAnsi="Calibri" w:cs="Calibri"/>
                  <w:color w:val="auto"/>
                  <w:sz w:val="22"/>
                  <w:szCs w:val="22"/>
                  <w:u w:val="none"/>
                </w:rPr>
                <w:t>Y</w:t>
              </w:r>
            </w:ins>
          </w:p>
        </w:tc>
        <w:tc>
          <w:tcPr>
            <w:tcW w:w="2410" w:type="dxa"/>
            <w:tcBorders>
              <w:bottom w:val="single" w:sz="4" w:space="0" w:color="auto"/>
            </w:tcBorders>
          </w:tcPr>
          <w:p w14:paraId="095A3BA1" w14:textId="30BE6421" w:rsidR="007066F9" w:rsidRPr="00541D7F" w:rsidRDefault="007066F9" w:rsidP="007066F9">
            <w:pPr>
              <w:jc w:val="both"/>
              <w:rPr>
                <w:rStyle w:val="Hyperlink"/>
                <w:rFonts w:ascii="Calibri" w:hAnsi="Calibri" w:cs="Calibri"/>
                <w:color w:val="auto"/>
                <w:sz w:val="22"/>
                <w:szCs w:val="22"/>
                <w:u w:val="none"/>
              </w:rPr>
            </w:pPr>
          </w:p>
        </w:tc>
      </w:tr>
      <w:tr w:rsidR="007066F9" w:rsidRPr="00541D7F" w14:paraId="58EB2055" w14:textId="77777777" w:rsidTr="00197DED">
        <w:tc>
          <w:tcPr>
            <w:tcW w:w="883" w:type="dxa"/>
          </w:tcPr>
          <w:p w14:paraId="30FABB9E" w14:textId="77777777" w:rsidR="007066F9" w:rsidRPr="00541D7F" w:rsidRDefault="007066F9" w:rsidP="007066F9">
            <w:pPr>
              <w:pStyle w:val="ListParagraph"/>
              <w:numPr>
                <w:ilvl w:val="0"/>
                <w:numId w:val="2"/>
              </w:numPr>
              <w:jc w:val="both"/>
              <w:rPr>
                <w:rFonts w:ascii="Calibri" w:hAnsi="Calibri" w:cs="Calibri"/>
                <w:b/>
                <w:sz w:val="22"/>
                <w:szCs w:val="22"/>
              </w:rPr>
            </w:pPr>
          </w:p>
        </w:tc>
        <w:tc>
          <w:tcPr>
            <w:tcW w:w="3431" w:type="dxa"/>
          </w:tcPr>
          <w:p w14:paraId="279B672F" w14:textId="7EB510AA" w:rsidR="007066F9" w:rsidRPr="00541D7F" w:rsidRDefault="007066F9" w:rsidP="007066F9">
            <w:pPr>
              <w:pStyle w:val="Heading1"/>
              <w:numPr>
                <w:ilvl w:val="0"/>
                <w:numId w:val="0"/>
              </w:numPr>
              <w:rPr>
                <w:rStyle w:val="Hyperlink"/>
                <w:rFonts w:ascii="Calibri" w:hAnsi="Calibri" w:cs="Calibri"/>
                <w:color w:val="auto"/>
                <w:sz w:val="22"/>
                <w:szCs w:val="22"/>
                <w:u w:val="none"/>
              </w:rPr>
            </w:pPr>
            <w:r w:rsidRPr="00541D7F">
              <w:rPr>
                <w:rFonts w:ascii="Calibri" w:hAnsi="Calibri" w:cs="Calibri"/>
                <w:sz w:val="22"/>
                <w:szCs w:val="22"/>
              </w:rPr>
              <w:t xml:space="preserve">Nõuded info ja juhtsüsteemidele </w:t>
            </w:r>
          </w:p>
        </w:tc>
        <w:tc>
          <w:tcPr>
            <w:tcW w:w="3458" w:type="dxa"/>
          </w:tcPr>
          <w:p w14:paraId="64534196" w14:textId="029800AC" w:rsidR="007066F9" w:rsidRPr="00541D7F" w:rsidRDefault="007066F9" w:rsidP="007066F9">
            <w:pPr>
              <w:jc w:val="both"/>
              <w:rPr>
                <w:rStyle w:val="Hyperlink"/>
                <w:rFonts w:ascii="Calibri" w:hAnsi="Calibri" w:cs="Calibri"/>
                <w:b/>
                <w:color w:val="auto"/>
                <w:sz w:val="22"/>
                <w:szCs w:val="22"/>
                <w:u w:val="none"/>
                <w:lang w:val="en-GB"/>
              </w:rPr>
            </w:pPr>
            <w:r w:rsidRPr="00541D7F">
              <w:rPr>
                <w:rFonts w:ascii="Calibri" w:hAnsi="Calibri" w:cs="Calibri"/>
                <w:b/>
                <w:sz w:val="22"/>
                <w:szCs w:val="22"/>
                <w:lang w:val="en-GB"/>
              </w:rPr>
              <w:t>Info and control system req.</w:t>
            </w:r>
          </w:p>
        </w:tc>
        <w:tc>
          <w:tcPr>
            <w:tcW w:w="1017" w:type="dxa"/>
            <w:tcBorders>
              <w:tr2bl w:val="single" w:sz="4" w:space="0" w:color="auto"/>
            </w:tcBorders>
          </w:tcPr>
          <w:p w14:paraId="79E4CD32" w14:textId="77777777" w:rsidR="007066F9" w:rsidRPr="00541D7F" w:rsidRDefault="007066F9" w:rsidP="007066F9">
            <w:pPr>
              <w:jc w:val="both"/>
              <w:rPr>
                <w:rStyle w:val="Hyperlink"/>
                <w:rFonts w:ascii="Calibri" w:hAnsi="Calibri" w:cs="Calibri"/>
                <w:color w:val="auto"/>
                <w:sz w:val="22"/>
                <w:szCs w:val="22"/>
                <w:u w:val="none"/>
              </w:rPr>
            </w:pPr>
          </w:p>
        </w:tc>
        <w:tc>
          <w:tcPr>
            <w:tcW w:w="2410" w:type="dxa"/>
            <w:tcBorders>
              <w:tr2bl w:val="single" w:sz="4" w:space="0" w:color="auto"/>
            </w:tcBorders>
          </w:tcPr>
          <w:p w14:paraId="0D1AD1B1" w14:textId="048EEB48" w:rsidR="007066F9" w:rsidRPr="00541D7F" w:rsidRDefault="007066F9" w:rsidP="007066F9">
            <w:pPr>
              <w:jc w:val="both"/>
              <w:rPr>
                <w:rStyle w:val="Hyperlink"/>
                <w:rFonts w:ascii="Calibri" w:hAnsi="Calibri" w:cs="Calibri"/>
                <w:color w:val="auto"/>
                <w:sz w:val="22"/>
                <w:szCs w:val="22"/>
                <w:u w:val="none"/>
              </w:rPr>
            </w:pPr>
          </w:p>
        </w:tc>
      </w:tr>
      <w:tr w:rsidR="007066F9" w:rsidRPr="00541D7F" w14:paraId="7F40AE6D" w14:textId="77777777" w:rsidTr="00254BE9">
        <w:tc>
          <w:tcPr>
            <w:tcW w:w="883" w:type="dxa"/>
          </w:tcPr>
          <w:p w14:paraId="5C0A0A46" w14:textId="77777777" w:rsidR="007066F9" w:rsidRPr="00541D7F" w:rsidRDefault="007066F9" w:rsidP="007066F9">
            <w:pPr>
              <w:pStyle w:val="ListParagraph"/>
              <w:numPr>
                <w:ilvl w:val="1"/>
                <w:numId w:val="2"/>
              </w:numPr>
              <w:ind w:left="464" w:hanging="464"/>
              <w:jc w:val="both"/>
              <w:rPr>
                <w:rFonts w:ascii="Calibri" w:hAnsi="Calibri" w:cs="Calibri"/>
                <w:sz w:val="22"/>
                <w:szCs w:val="22"/>
              </w:rPr>
            </w:pPr>
          </w:p>
        </w:tc>
        <w:tc>
          <w:tcPr>
            <w:tcW w:w="3431" w:type="dxa"/>
          </w:tcPr>
          <w:p w14:paraId="4F443D16" w14:textId="02E12000" w:rsidR="007066F9" w:rsidRPr="00541D7F" w:rsidRDefault="007066F9" w:rsidP="007066F9">
            <w:pPr>
              <w:rPr>
                <w:rStyle w:val="Hyperlink"/>
                <w:rFonts w:ascii="Calibri" w:hAnsi="Calibri" w:cs="Calibri"/>
                <w:color w:val="auto"/>
                <w:sz w:val="22"/>
                <w:szCs w:val="22"/>
                <w:u w:val="none"/>
              </w:rPr>
            </w:pPr>
            <w:r w:rsidRPr="00541D7F">
              <w:rPr>
                <w:rStyle w:val="Hyperlink"/>
                <w:rFonts w:ascii="Calibri" w:hAnsi="Calibri" w:cs="Calibri"/>
                <w:color w:val="auto"/>
                <w:sz w:val="22"/>
                <w:szCs w:val="22"/>
                <w:u w:val="none"/>
              </w:rPr>
              <w:t>Operaatoril peab olema võimalik jälgida UAV poolt kogutud informatsiooni reaalajas.</w:t>
            </w:r>
          </w:p>
        </w:tc>
        <w:tc>
          <w:tcPr>
            <w:tcW w:w="3458" w:type="dxa"/>
          </w:tcPr>
          <w:p w14:paraId="712996E4" w14:textId="6A60D37B" w:rsidR="007066F9" w:rsidRPr="00541D7F" w:rsidRDefault="007066F9" w:rsidP="007066F9">
            <w:pPr>
              <w:jc w:val="both"/>
              <w:rPr>
                <w:rStyle w:val="Hyperlink"/>
                <w:rFonts w:ascii="Calibri" w:hAnsi="Calibri" w:cs="Calibri"/>
                <w:color w:val="auto"/>
                <w:sz w:val="22"/>
                <w:szCs w:val="22"/>
                <w:u w:val="none"/>
                <w:lang w:val="en-GB"/>
              </w:rPr>
            </w:pPr>
            <w:r w:rsidRPr="00541D7F">
              <w:rPr>
                <w:rStyle w:val="Hyperlink"/>
                <w:rFonts w:ascii="Calibri" w:hAnsi="Calibri" w:cs="Calibri"/>
                <w:color w:val="auto"/>
                <w:sz w:val="22"/>
                <w:szCs w:val="22"/>
                <w:u w:val="none"/>
                <w:lang w:val="en-GB"/>
              </w:rPr>
              <w:t>The operator must be able to monitor real time data from the UAV.</w:t>
            </w:r>
          </w:p>
        </w:tc>
        <w:tc>
          <w:tcPr>
            <w:tcW w:w="1017" w:type="dxa"/>
          </w:tcPr>
          <w:p w14:paraId="0B9E2C99" w14:textId="61FD7DD1" w:rsidR="007066F9" w:rsidRPr="00541D7F" w:rsidRDefault="002C7C43" w:rsidP="007066F9">
            <w:pPr>
              <w:jc w:val="both"/>
              <w:rPr>
                <w:rStyle w:val="Hyperlink"/>
                <w:rFonts w:ascii="Calibri" w:hAnsi="Calibri" w:cs="Calibri"/>
                <w:color w:val="auto"/>
                <w:sz w:val="22"/>
                <w:szCs w:val="22"/>
                <w:u w:val="none"/>
              </w:rPr>
            </w:pPr>
            <w:ins w:id="34" w:author="Microsoft Office User" w:date="2024-02-14T13:45:00Z">
              <w:r>
                <w:rPr>
                  <w:rStyle w:val="Hyperlink"/>
                  <w:rFonts w:ascii="Calibri" w:hAnsi="Calibri" w:cs="Calibri"/>
                  <w:color w:val="auto"/>
                  <w:sz w:val="22"/>
                  <w:szCs w:val="22"/>
                  <w:u w:val="none"/>
                </w:rPr>
                <w:t>Y</w:t>
              </w:r>
            </w:ins>
          </w:p>
        </w:tc>
        <w:tc>
          <w:tcPr>
            <w:tcW w:w="2410" w:type="dxa"/>
          </w:tcPr>
          <w:p w14:paraId="7772840C" w14:textId="59A0DF2A" w:rsidR="007066F9" w:rsidRPr="00541D7F" w:rsidRDefault="007066F9" w:rsidP="007066F9">
            <w:pPr>
              <w:jc w:val="both"/>
              <w:rPr>
                <w:rStyle w:val="Hyperlink"/>
                <w:rFonts w:ascii="Calibri" w:hAnsi="Calibri" w:cs="Calibri"/>
                <w:color w:val="auto"/>
                <w:sz w:val="22"/>
                <w:szCs w:val="22"/>
                <w:u w:val="none"/>
              </w:rPr>
            </w:pPr>
          </w:p>
        </w:tc>
      </w:tr>
      <w:tr w:rsidR="007066F9" w:rsidRPr="00541D7F" w14:paraId="13B18F3C" w14:textId="77777777" w:rsidTr="00254BE9">
        <w:tc>
          <w:tcPr>
            <w:tcW w:w="883" w:type="dxa"/>
          </w:tcPr>
          <w:p w14:paraId="17EEE4FB" w14:textId="77777777" w:rsidR="007066F9" w:rsidRPr="00541D7F" w:rsidRDefault="007066F9" w:rsidP="007066F9">
            <w:pPr>
              <w:pStyle w:val="ListParagraph"/>
              <w:numPr>
                <w:ilvl w:val="1"/>
                <w:numId w:val="2"/>
              </w:numPr>
              <w:ind w:left="464" w:hanging="464"/>
              <w:jc w:val="both"/>
              <w:rPr>
                <w:rFonts w:ascii="Calibri" w:hAnsi="Calibri" w:cs="Calibri"/>
                <w:sz w:val="22"/>
                <w:szCs w:val="22"/>
              </w:rPr>
            </w:pPr>
          </w:p>
        </w:tc>
        <w:tc>
          <w:tcPr>
            <w:tcW w:w="3431" w:type="dxa"/>
          </w:tcPr>
          <w:p w14:paraId="42D33DE9" w14:textId="36C91DE3" w:rsidR="007066F9" w:rsidRPr="00541D7F" w:rsidRDefault="007066F9" w:rsidP="007066F9">
            <w:pPr>
              <w:rPr>
                <w:rStyle w:val="Hyperlink"/>
                <w:rFonts w:ascii="Calibri" w:hAnsi="Calibri" w:cs="Calibri"/>
                <w:color w:val="auto"/>
                <w:sz w:val="22"/>
                <w:szCs w:val="22"/>
                <w:u w:val="none"/>
              </w:rPr>
            </w:pPr>
            <w:r w:rsidRPr="00541D7F">
              <w:rPr>
                <w:rStyle w:val="Hyperlink"/>
                <w:rFonts w:ascii="Calibri" w:hAnsi="Calibri" w:cs="Calibri"/>
                <w:color w:val="auto"/>
                <w:sz w:val="22"/>
                <w:szCs w:val="22"/>
                <w:u w:val="none"/>
              </w:rPr>
              <w:t>UAV peab olema juhitav ühe operaatori poolt.</w:t>
            </w:r>
          </w:p>
        </w:tc>
        <w:tc>
          <w:tcPr>
            <w:tcW w:w="3458" w:type="dxa"/>
          </w:tcPr>
          <w:p w14:paraId="3CFAED7C" w14:textId="18A07EAE" w:rsidR="007066F9" w:rsidRPr="00541D7F" w:rsidRDefault="007066F9" w:rsidP="007066F9">
            <w:pPr>
              <w:jc w:val="both"/>
              <w:rPr>
                <w:rStyle w:val="Hyperlink"/>
                <w:rFonts w:ascii="Calibri" w:hAnsi="Calibri" w:cs="Calibri"/>
                <w:color w:val="auto"/>
                <w:sz w:val="22"/>
                <w:szCs w:val="22"/>
                <w:u w:val="none"/>
                <w:lang w:val="en-GB"/>
              </w:rPr>
            </w:pPr>
            <w:r w:rsidRPr="00541D7F">
              <w:rPr>
                <w:rStyle w:val="Hyperlink"/>
                <w:rFonts w:ascii="Calibri" w:hAnsi="Calibri" w:cs="Calibri"/>
                <w:color w:val="auto"/>
                <w:sz w:val="22"/>
                <w:szCs w:val="22"/>
                <w:u w:val="none"/>
                <w:lang w:val="en-GB"/>
              </w:rPr>
              <w:t>UAV must be operable by a single operator.</w:t>
            </w:r>
          </w:p>
        </w:tc>
        <w:tc>
          <w:tcPr>
            <w:tcW w:w="1017" w:type="dxa"/>
          </w:tcPr>
          <w:p w14:paraId="78C44EF0" w14:textId="6CE4BF44" w:rsidR="007066F9" w:rsidRPr="00541D7F" w:rsidRDefault="002C7C43" w:rsidP="007066F9">
            <w:pPr>
              <w:jc w:val="both"/>
              <w:rPr>
                <w:rStyle w:val="Hyperlink"/>
                <w:rFonts w:ascii="Calibri" w:hAnsi="Calibri" w:cs="Calibri"/>
                <w:color w:val="auto"/>
                <w:sz w:val="22"/>
                <w:szCs w:val="22"/>
                <w:u w:val="none"/>
              </w:rPr>
            </w:pPr>
            <w:ins w:id="35" w:author="Microsoft Office User" w:date="2024-02-14T13:45:00Z">
              <w:r>
                <w:rPr>
                  <w:rStyle w:val="Hyperlink"/>
                  <w:rFonts w:ascii="Calibri" w:hAnsi="Calibri" w:cs="Calibri"/>
                  <w:color w:val="auto"/>
                  <w:sz w:val="22"/>
                  <w:szCs w:val="22"/>
                  <w:u w:val="none"/>
                </w:rPr>
                <w:t>Y</w:t>
              </w:r>
            </w:ins>
          </w:p>
        </w:tc>
        <w:tc>
          <w:tcPr>
            <w:tcW w:w="2410" w:type="dxa"/>
          </w:tcPr>
          <w:p w14:paraId="01757FB9" w14:textId="4E2190FE" w:rsidR="007066F9" w:rsidRPr="00541D7F" w:rsidRDefault="007066F9" w:rsidP="007066F9">
            <w:pPr>
              <w:jc w:val="both"/>
              <w:rPr>
                <w:rStyle w:val="Hyperlink"/>
                <w:rFonts w:ascii="Calibri" w:hAnsi="Calibri" w:cs="Calibri"/>
                <w:color w:val="auto"/>
                <w:sz w:val="22"/>
                <w:szCs w:val="22"/>
                <w:u w:val="none"/>
              </w:rPr>
            </w:pPr>
          </w:p>
        </w:tc>
      </w:tr>
      <w:tr w:rsidR="007066F9" w:rsidRPr="00541D7F" w14:paraId="0106D3FA" w14:textId="77777777" w:rsidTr="00197DED">
        <w:tc>
          <w:tcPr>
            <w:tcW w:w="883" w:type="dxa"/>
          </w:tcPr>
          <w:p w14:paraId="5457FC4E" w14:textId="77777777" w:rsidR="007066F9" w:rsidRPr="00541D7F" w:rsidRDefault="007066F9" w:rsidP="007066F9">
            <w:pPr>
              <w:pStyle w:val="ListParagraph"/>
              <w:numPr>
                <w:ilvl w:val="0"/>
                <w:numId w:val="2"/>
              </w:numPr>
              <w:jc w:val="both"/>
              <w:rPr>
                <w:rFonts w:ascii="Calibri" w:hAnsi="Calibri" w:cs="Calibri"/>
                <w:b/>
                <w:sz w:val="22"/>
                <w:szCs w:val="22"/>
              </w:rPr>
            </w:pPr>
          </w:p>
        </w:tc>
        <w:tc>
          <w:tcPr>
            <w:tcW w:w="3431" w:type="dxa"/>
          </w:tcPr>
          <w:p w14:paraId="33204C6C" w14:textId="2E77B2D9" w:rsidR="007066F9" w:rsidRPr="00541D7F" w:rsidRDefault="007066F9" w:rsidP="007066F9">
            <w:pPr>
              <w:pStyle w:val="Heading1"/>
              <w:numPr>
                <w:ilvl w:val="0"/>
                <w:numId w:val="0"/>
              </w:numPr>
              <w:rPr>
                <w:rStyle w:val="Hyperlink"/>
                <w:rFonts w:ascii="Calibri" w:hAnsi="Calibri" w:cs="Calibri"/>
                <w:color w:val="auto"/>
                <w:sz w:val="22"/>
                <w:szCs w:val="22"/>
                <w:u w:val="none"/>
              </w:rPr>
            </w:pPr>
            <w:r w:rsidRPr="00541D7F">
              <w:rPr>
                <w:rStyle w:val="Hyperlink"/>
                <w:rFonts w:ascii="Calibri" w:hAnsi="Calibri" w:cs="Calibri"/>
                <w:color w:val="auto"/>
                <w:sz w:val="22"/>
                <w:szCs w:val="22"/>
                <w:u w:val="none"/>
              </w:rPr>
              <w:t>Nõuded lisaseadmetele ja varustusele</w:t>
            </w:r>
          </w:p>
        </w:tc>
        <w:tc>
          <w:tcPr>
            <w:tcW w:w="3458" w:type="dxa"/>
          </w:tcPr>
          <w:p w14:paraId="285E9F38" w14:textId="1CC926F5" w:rsidR="007066F9" w:rsidRPr="00541D7F" w:rsidRDefault="007066F9" w:rsidP="007066F9">
            <w:pPr>
              <w:jc w:val="both"/>
              <w:rPr>
                <w:rStyle w:val="Hyperlink"/>
                <w:rFonts w:ascii="Calibri" w:hAnsi="Calibri" w:cs="Calibri"/>
                <w:b/>
                <w:color w:val="auto"/>
                <w:sz w:val="22"/>
                <w:szCs w:val="22"/>
                <w:u w:val="none"/>
                <w:lang w:val="en-GB"/>
              </w:rPr>
            </w:pPr>
            <w:r w:rsidRPr="00541D7F">
              <w:rPr>
                <w:rStyle w:val="Hyperlink"/>
                <w:rFonts w:ascii="Calibri" w:hAnsi="Calibri" w:cs="Calibri"/>
                <w:b/>
                <w:color w:val="auto"/>
                <w:sz w:val="22"/>
                <w:szCs w:val="22"/>
                <w:u w:val="none"/>
                <w:lang w:val="en-GB"/>
              </w:rPr>
              <w:t>Appliances and equipment requirements</w:t>
            </w:r>
          </w:p>
        </w:tc>
        <w:tc>
          <w:tcPr>
            <w:tcW w:w="1017" w:type="dxa"/>
            <w:tcBorders>
              <w:tl2br w:val="single" w:sz="4" w:space="0" w:color="auto"/>
            </w:tcBorders>
          </w:tcPr>
          <w:p w14:paraId="0B3C50CA" w14:textId="77777777" w:rsidR="007066F9" w:rsidRPr="00541D7F" w:rsidRDefault="007066F9" w:rsidP="007066F9">
            <w:pPr>
              <w:jc w:val="both"/>
              <w:rPr>
                <w:rStyle w:val="Hyperlink"/>
                <w:rFonts w:ascii="Calibri" w:hAnsi="Calibri" w:cs="Calibri"/>
                <w:color w:val="auto"/>
                <w:sz w:val="22"/>
                <w:szCs w:val="22"/>
                <w:u w:val="none"/>
              </w:rPr>
            </w:pPr>
          </w:p>
        </w:tc>
        <w:tc>
          <w:tcPr>
            <w:tcW w:w="2410" w:type="dxa"/>
            <w:tcBorders>
              <w:tl2br w:val="single" w:sz="4" w:space="0" w:color="auto"/>
            </w:tcBorders>
          </w:tcPr>
          <w:p w14:paraId="72F6CC41" w14:textId="630328AD" w:rsidR="007066F9" w:rsidRPr="00541D7F" w:rsidRDefault="007066F9" w:rsidP="007066F9">
            <w:pPr>
              <w:jc w:val="both"/>
              <w:rPr>
                <w:rStyle w:val="Hyperlink"/>
                <w:rFonts w:ascii="Calibri" w:hAnsi="Calibri" w:cs="Calibri"/>
                <w:color w:val="auto"/>
                <w:sz w:val="22"/>
                <w:szCs w:val="22"/>
                <w:u w:val="none"/>
              </w:rPr>
            </w:pPr>
          </w:p>
        </w:tc>
      </w:tr>
      <w:tr w:rsidR="007066F9" w:rsidRPr="00541D7F" w14:paraId="2AAD805B" w14:textId="77777777" w:rsidTr="00254BE9">
        <w:tc>
          <w:tcPr>
            <w:tcW w:w="883" w:type="dxa"/>
          </w:tcPr>
          <w:p w14:paraId="6B040C30" w14:textId="77777777" w:rsidR="007066F9" w:rsidRPr="00541D7F" w:rsidRDefault="007066F9" w:rsidP="007066F9">
            <w:pPr>
              <w:pStyle w:val="ListParagraph"/>
              <w:numPr>
                <w:ilvl w:val="1"/>
                <w:numId w:val="2"/>
              </w:numPr>
              <w:ind w:left="464" w:hanging="464"/>
              <w:jc w:val="both"/>
              <w:rPr>
                <w:rFonts w:ascii="Calibri" w:hAnsi="Calibri" w:cs="Calibri"/>
                <w:sz w:val="22"/>
                <w:szCs w:val="22"/>
              </w:rPr>
            </w:pPr>
          </w:p>
        </w:tc>
        <w:tc>
          <w:tcPr>
            <w:tcW w:w="3431" w:type="dxa"/>
          </w:tcPr>
          <w:p w14:paraId="155474FE" w14:textId="2C6062CC" w:rsidR="007066F9" w:rsidRPr="00541D7F" w:rsidRDefault="007066F9" w:rsidP="007066F9">
            <w:pPr>
              <w:jc w:val="both"/>
              <w:rPr>
                <w:rStyle w:val="Hyperlink"/>
                <w:rFonts w:ascii="Calibri" w:hAnsi="Calibri" w:cs="Calibri"/>
                <w:color w:val="auto"/>
                <w:sz w:val="22"/>
                <w:szCs w:val="22"/>
                <w:u w:val="none"/>
              </w:rPr>
            </w:pPr>
            <w:r w:rsidRPr="00541D7F">
              <w:rPr>
                <w:rStyle w:val="Hyperlink"/>
                <w:rFonts w:ascii="Calibri" w:hAnsi="Calibri" w:cs="Calibri"/>
                <w:color w:val="auto"/>
                <w:sz w:val="22"/>
                <w:szCs w:val="22"/>
                <w:u w:val="none"/>
              </w:rPr>
              <w:t xml:space="preserve">Õhusõidukile peab olema võimalik paigaldada vähemalt järgmisi vaatlusseadmeid: </w:t>
            </w:r>
          </w:p>
        </w:tc>
        <w:tc>
          <w:tcPr>
            <w:tcW w:w="3458" w:type="dxa"/>
          </w:tcPr>
          <w:p w14:paraId="47655CFB" w14:textId="4933B4C4" w:rsidR="007066F9" w:rsidRPr="00541D7F" w:rsidRDefault="007066F9" w:rsidP="007066F9">
            <w:pPr>
              <w:jc w:val="both"/>
              <w:rPr>
                <w:rStyle w:val="Hyperlink"/>
                <w:rFonts w:ascii="Calibri" w:hAnsi="Calibri" w:cs="Calibri"/>
                <w:color w:val="auto"/>
                <w:sz w:val="22"/>
                <w:szCs w:val="22"/>
                <w:u w:val="none"/>
                <w:lang w:val="en-GB"/>
              </w:rPr>
            </w:pPr>
            <w:r w:rsidRPr="00541D7F">
              <w:rPr>
                <w:rStyle w:val="Hyperlink"/>
                <w:rFonts w:ascii="Calibri" w:hAnsi="Calibri" w:cs="Calibri"/>
                <w:color w:val="auto"/>
                <w:sz w:val="22"/>
                <w:szCs w:val="22"/>
                <w:u w:val="none"/>
                <w:lang w:val="en-GB"/>
              </w:rPr>
              <w:t>At least following surveillance equipment is installed on the aircraft:</w:t>
            </w:r>
          </w:p>
        </w:tc>
        <w:tc>
          <w:tcPr>
            <w:tcW w:w="1017" w:type="dxa"/>
          </w:tcPr>
          <w:p w14:paraId="6349DA00" w14:textId="77777777" w:rsidR="007066F9" w:rsidRPr="00541D7F" w:rsidRDefault="007066F9" w:rsidP="007066F9">
            <w:pPr>
              <w:jc w:val="both"/>
              <w:rPr>
                <w:rStyle w:val="Hyperlink"/>
                <w:rFonts w:ascii="Calibri" w:hAnsi="Calibri" w:cs="Calibri"/>
                <w:color w:val="auto"/>
                <w:sz w:val="22"/>
                <w:szCs w:val="22"/>
                <w:u w:val="none"/>
              </w:rPr>
            </w:pPr>
          </w:p>
        </w:tc>
        <w:tc>
          <w:tcPr>
            <w:tcW w:w="2410" w:type="dxa"/>
          </w:tcPr>
          <w:p w14:paraId="6418E8F2" w14:textId="23F403FE" w:rsidR="007066F9" w:rsidRPr="00541D7F" w:rsidRDefault="007066F9" w:rsidP="007066F9">
            <w:pPr>
              <w:jc w:val="both"/>
              <w:rPr>
                <w:rStyle w:val="Hyperlink"/>
                <w:rFonts w:ascii="Calibri" w:hAnsi="Calibri" w:cs="Calibri"/>
                <w:color w:val="auto"/>
                <w:sz w:val="22"/>
                <w:szCs w:val="22"/>
                <w:u w:val="none"/>
              </w:rPr>
            </w:pPr>
          </w:p>
        </w:tc>
      </w:tr>
      <w:tr w:rsidR="007066F9" w:rsidRPr="00541D7F" w14:paraId="06CF4713" w14:textId="77777777" w:rsidTr="00254BE9">
        <w:tc>
          <w:tcPr>
            <w:tcW w:w="883" w:type="dxa"/>
          </w:tcPr>
          <w:p w14:paraId="0820838C" w14:textId="77777777" w:rsidR="007066F9" w:rsidRPr="00541D7F" w:rsidRDefault="007066F9" w:rsidP="007066F9">
            <w:pPr>
              <w:pStyle w:val="ListParagraph"/>
              <w:numPr>
                <w:ilvl w:val="2"/>
                <w:numId w:val="2"/>
              </w:numPr>
              <w:ind w:left="596" w:hanging="567"/>
              <w:jc w:val="both"/>
              <w:rPr>
                <w:rFonts w:ascii="Calibri" w:hAnsi="Calibri" w:cs="Calibri"/>
                <w:sz w:val="22"/>
                <w:szCs w:val="22"/>
              </w:rPr>
            </w:pPr>
          </w:p>
        </w:tc>
        <w:tc>
          <w:tcPr>
            <w:tcW w:w="3431" w:type="dxa"/>
          </w:tcPr>
          <w:p w14:paraId="62633FB7" w14:textId="3175B0B9" w:rsidR="007066F9" w:rsidRPr="00541D7F" w:rsidRDefault="007066F9">
            <w:pPr>
              <w:ind w:left="38" w:hanging="38"/>
              <w:jc w:val="both"/>
              <w:rPr>
                <w:rStyle w:val="Hyperlink"/>
                <w:rFonts w:ascii="Calibri" w:hAnsi="Calibri" w:cs="Calibri"/>
                <w:color w:val="auto"/>
                <w:sz w:val="22"/>
                <w:szCs w:val="22"/>
                <w:u w:val="none"/>
              </w:rPr>
            </w:pPr>
            <w:r w:rsidRPr="00541D7F">
              <w:rPr>
                <w:rFonts w:ascii="Calibri" w:hAnsi="Calibri" w:cs="Calibri"/>
                <w:sz w:val="22"/>
                <w:szCs w:val="22"/>
              </w:rPr>
              <w:t>Stabiliseeritud nähtava valguse piirkonna kaamera;</w:t>
            </w:r>
          </w:p>
        </w:tc>
        <w:tc>
          <w:tcPr>
            <w:tcW w:w="3458" w:type="dxa"/>
          </w:tcPr>
          <w:p w14:paraId="14902F9E" w14:textId="0A091FA0" w:rsidR="007066F9" w:rsidRPr="00541D7F" w:rsidRDefault="007066F9">
            <w:pPr>
              <w:jc w:val="both"/>
              <w:rPr>
                <w:rStyle w:val="Hyperlink"/>
                <w:rFonts w:ascii="Calibri" w:hAnsi="Calibri" w:cs="Calibri"/>
                <w:color w:val="auto"/>
                <w:sz w:val="22"/>
                <w:szCs w:val="22"/>
                <w:u w:val="none"/>
                <w:lang w:val="en-GB"/>
              </w:rPr>
            </w:pPr>
            <w:r w:rsidRPr="00541D7F">
              <w:rPr>
                <w:rStyle w:val="Hyperlink"/>
                <w:rFonts w:ascii="Calibri" w:hAnsi="Calibri" w:cs="Calibri"/>
                <w:color w:val="auto"/>
                <w:sz w:val="22"/>
                <w:szCs w:val="22"/>
                <w:u w:val="none"/>
                <w:lang w:val="en-GB"/>
              </w:rPr>
              <w:t>Stabilised visible light spectrum camera</w:t>
            </w:r>
            <w:r w:rsidRPr="00541D7F">
              <w:rPr>
                <w:rFonts w:ascii="Calibri" w:hAnsi="Calibri" w:cs="Calibri"/>
                <w:sz w:val="22"/>
                <w:szCs w:val="22"/>
                <w:lang w:val="en-GB"/>
              </w:rPr>
              <w:t>;</w:t>
            </w:r>
          </w:p>
        </w:tc>
        <w:tc>
          <w:tcPr>
            <w:tcW w:w="1017" w:type="dxa"/>
          </w:tcPr>
          <w:p w14:paraId="77D0EAB7" w14:textId="50BFC8BB" w:rsidR="007066F9" w:rsidRPr="00541D7F" w:rsidRDefault="002C7C43" w:rsidP="007066F9">
            <w:pPr>
              <w:jc w:val="both"/>
              <w:rPr>
                <w:rStyle w:val="Hyperlink"/>
                <w:rFonts w:ascii="Calibri" w:hAnsi="Calibri" w:cs="Calibri"/>
                <w:color w:val="auto"/>
                <w:sz w:val="22"/>
                <w:szCs w:val="22"/>
                <w:u w:val="none"/>
              </w:rPr>
            </w:pPr>
            <w:ins w:id="36" w:author="Microsoft Office User" w:date="2024-02-14T13:45:00Z">
              <w:r>
                <w:rPr>
                  <w:rStyle w:val="Hyperlink"/>
                  <w:rFonts w:ascii="Calibri" w:hAnsi="Calibri" w:cs="Calibri"/>
                  <w:color w:val="auto"/>
                  <w:sz w:val="22"/>
                  <w:szCs w:val="22"/>
                  <w:u w:val="none"/>
                </w:rPr>
                <w:t>Y</w:t>
              </w:r>
            </w:ins>
          </w:p>
        </w:tc>
        <w:tc>
          <w:tcPr>
            <w:tcW w:w="2410" w:type="dxa"/>
          </w:tcPr>
          <w:p w14:paraId="7A7F7598" w14:textId="233D0AB8" w:rsidR="007066F9" w:rsidRPr="00541D7F" w:rsidRDefault="007066F9" w:rsidP="007066F9">
            <w:pPr>
              <w:jc w:val="both"/>
              <w:rPr>
                <w:rStyle w:val="Hyperlink"/>
                <w:rFonts w:ascii="Calibri" w:hAnsi="Calibri" w:cs="Calibri"/>
                <w:color w:val="auto"/>
                <w:sz w:val="22"/>
                <w:szCs w:val="22"/>
                <w:u w:val="none"/>
              </w:rPr>
            </w:pPr>
          </w:p>
        </w:tc>
      </w:tr>
      <w:tr w:rsidR="007066F9" w:rsidRPr="00541D7F" w14:paraId="7FC60D92" w14:textId="77777777" w:rsidTr="00254BE9">
        <w:tc>
          <w:tcPr>
            <w:tcW w:w="883" w:type="dxa"/>
          </w:tcPr>
          <w:p w14:paraId="11F59AEC" w14:textId="77777777" w:rsidR="007066F9" w:rsidRPr="00541D7F" w:rsidRDefault="007066F9" w:rsidP="007066F9">
            <w:pPr>
              <w:pStyle w:val="ListParagraph"/>
              <w:numPr>
                <w:ilvl w:val="2"/>
                <w:numId w:val="2"/>
              </w:numPr>
              <w:ind w:left="596" w:hanging="567"/>
              <w:jc w:val="both"/>
              <w:rPr>
                <w:rFonts w:ascii="Calibri" w:hAnsi="Calibri" w:cs="Calibri"/>
                <w:sz w:val="22"/>
                <w:szCs w:val="22"/>
              </w:rPr>
            </w:pPr>
          </w:p>
        </w:tc>
        <w:tc>
          <w:tcPr>
            <w:tcW w:w="3431" w:type="dxa"/>
          </w:tcPr>
          <w:p w14:paraId="164509CF" w14:textId="5AF5DBCC" w:rsidR="007066F9" w:rsidRPr="00541D7F" w:rsidRDefault="00FC3428" w:rsidP="007066F9">
            <w:pPr>
              <w:ind w:left="38" w:hanging="38"/>
              <w:jc w:val="both"/>
              <w:rPr>
                <w:rStyle w:val="Hyperlink"/>
                <w:rFonts w:ascii="Calibri" w:hAnsi="Calibri" w:cs="Calibri"/>
                <w:color w:val="auto"/>
                <w:sz w:val="22"/>
                <w:szCs w:val="22"/>
                <w:u w:val="none"/>
              </w:rPr>
            </w:pPr>
            <w:r w:rsidRPr="00541D7F">
              <w:rPr>
                <w:rStyle w:val="Hyperlink"/>
                <w:rFonts w:ascii="Calibri" w:hAnsi="Calibri" w:cs="Calibri"/>
                <w:color w:val="auto"/>
                <w:sz w:val="22"/>
                <w:szCs w:val="22"/>
                <w:u w:val="none"/>
              </w:rPr>
              <w:t xml:space="preserve">Lahendus </w:t>
            </w:r>
            <w:r w:rsidR="007066F9" w:rsidRPr="00541D7F">
              <w:rPr>
                <w:rStyle w:val="Hyperlink"/>
                <w:rFonts w:ascii="Calibri" w:hAnsi="Calibri" w:cs="Calibri"/>
                <w:color w:val="auto"/>
                <w:sz w:val="22"/>
                <w:szCs w:val="22"/>
                <w:u w:val="none"/>
              </w:rPr>
              <w:t>sihtmärkide koordinaatide ja kauguse määramiseks.</w:t>
            </w:r>
          </w:p>
        </w:tc>
        <w:tc>
          <w:tcPr>
            <w:tcW w:w="3458" w:type="dxa"/>
          </w:tcPr>
          <w:p w14:paraId="7195F4E8" w14:textId="24FE0CC9" w:rsidR="007066F9" w:rsidRPr="00541D7F" w:rsidRDefault="00FC3428" w:rsidP="007066F9">
            <w:pPr>
              <w:jc w:val="both"/>
              <w:rPr>
                <w:rStyle w:val="Hyperlink"/>
                <w:rFonts w:ascii="Calibri" w:hAnsi="Calibri" w:cs="Calibri"/>
                <w:color w:val="auto"/>
                <w:sz w:val="22"/>
                <w:szCs w:val="22"/>
                <w:u w:val="none"/>
                <w:lang w:val="en-GB"/>
              </w:rPr>
            </w:pPr>
            <w:r w:rsidRPr="00541D7F">
              <w:rPr>
                <w:rStyle w:val="Hyperlink"/>
                <w:rFonts w:ascii="Calibri" w:hAnsi="Calibri" w:cs="Calibri"/>
                <w:color w:val="auto"/>
                <w:sz w:val="22"/>
                <w:szCs w:val="22"/>
                <w:u w:val="none"/>
                <w:lang w:val="en-GB"/>
              </w:rPr>
              <w:t xml:space="preserve">System </w:t>
            </w:r>
            <w:r w:rsidR="007066F9" w:rsidRPr="00541D7F">
              <w:rPr>
                <w:rStyle w:val="Hyperlink"/>
                <w:rFonts w:ascii="Calibri" w:hAnsi="Calibri" w:cs="Calibri"/>
                <w:color w:val="auto"/>
                <w:sz w:val="22"/>
                <w:szCs w:val="22"/>
                <w:u w:val="none"/>
                <w:lang w:val="en-GB"/>
              </w:rPr>
              <w:t>to determine the coordinates and distance of target.</w:t>
            </w:r>
          </w:p>
        </w:tc>
        <w:tc>
          <w:tcPr>
            <w:tcW w:w="1017" w:type="dxa"/>
          </w:tcPr>
          <w:p w14:paraId="1342B73C" w14:textId="0ADF64C4" w:rsidR="007066F9" w:rsidRPr="00541D7F" w:rsidRDefault="002C7C43" w:rsidP="007066F9">
            <w:pPr>
              <w:jc w:val="both"/>
              <w:rPr>
                <w:rStyle w:val="Hyperlink"/>
                <w:rFonts w:ascii="Calibri" w:hAnsi="Calibri" w:cs="Calibri"/>
                <w:color w:val="auto"/>
                <w:sz w:val="22"/>
                <w:szCs w:val="22"/>
                <w:u w:val="none"/>
              </w:rPr>
            </w:pPr>
            <w:ins w:id="37" w:author="Microsoft Office User" w:date="2024-02-14T13:46:00Z">
              <w:r>
                <w:rPr>
                  <w:rStyle w:val="Hyperlink"/>
                  <w:rFonts w:ascii="Calibri" w:hAnsi="Calibri" w:cs="Calibri"/>
                  <w:color w:val="auto"/>
                  <w:sz w:val="22"/>
                  <w:szCs w:val="22"/>
                  <w:u w:val="none"/>
                </w:rPr>
                <w:t>Y</w:t>
              </w:r>
            </w:ins>
          </w:p>
        </w:tc>
        <w:tc>
          <w:tcPr>
            <w:tcW w:w="2410" w:type="dxa"/>
          </w:tcPr>
          <w:p w14:paraId="20E156A7" w14:textId="1FE79B6F" w:rsidR="007066F9" w:rsidRPr="00541D7F" w:rsidRDefault="007066F9" w:rsidP="007066F9">
            <w:pPr>
              <w:jc w:val="both"/>
              <w:rPr>
                <w:rStyle w:val="Hyperlink"/>
                <w:rFonts w:ascii="Calibri" w:hAnsi="Calibri" w:cs="Calibri"/>
                <w:color w:val="auto"/>
                <w:sz w:val="22"/>
                <w:szCs w:val="22"/>
                <w:u w:val="none"/>
              </w:rPr>
            </w:pPr>
          </w:p>
        </w:tc>
      </w:tr>
      <w:tr w:rsidR="007066F9" w:rsidRPr="00541D7F" w14:paraId="453FD475" w14:textId="77777777" w:rsidTr="00254BE9">
        <w:tc>
          <w:tcPr>
            <w:tcW w:w="883" w:type="dxa"/>
          </w:tcPr>
          <w:p w14:paraId="61B23056" w14:textId="77777777" w:rsidR="007066F9" w:rsidRPr="00541D7F" w:rsidRDefault="007066F9" w:rsidP="007066F9">
            <w:pPr>
              <w:pStyle w:val="ListParagraph"/>
              <w:numPr>
                <w:ilvl w:val="1"/>
                <w:numId w:val="2"/>
              </w:numPr>
              <w:ind w:left="464" w:hanging="464"/>
              <w:jc w:val="both"/>
              <w:rPr>
                <w:rFonts w:ascii="Calibri" w:hAnsi="Calibri" w:cs="Calibri"/>
                <w:sz w:val="22"/>
                <w:szCs w:val="22"/>
              </w:rPr>
            </w:pPr>
          </w:p>
        </w:tc>
        <w:tc>
          <w:tcPr>
            <w:tcW w:w="3431" w:type="dxa"/>
          </w:tcPr>
          <w:p w14:paraId="0BF53E9E" w14:textId="68B76932" w:rsidR="007066F9" w:rsidRPr="00541D7F" w:rsidRDefault="007066F9">
            <w:pPr>
              <w:pStyle w:val="Heading1"/>
              <w:numPr>
                <w:ilvl w:val="0"/>
                <w:numId w:val="0"/>
              </w:numPr>
              <w:rPr>
                <w:rStyle w:val="Hyperlink"/>
                <w:rFonts w:ascii="Calibri" w:hAnsi="Calibri" w:cs="Calibri"/>
                <w:b w:val="0"/>
                <w:bCs w:val="0"/>
                <w:color w:val="auto"/>
                <w:sz w:val="22"/>
                <w:szCs w:val="22"/>
                <w:u w:val="none"/>
              </w:rPr>
            </w:pPr>
            <w:r w:rsidRPr="00541D7F">
              <w:rPr>
                <w:rStyle w:val="Hyperlink"/>
                <w:rFonts w:ascii="Calibri" w:hAnsi="Calibri" w:cs="Calibri"/>
                <w:b w:val="0"/>
                <w:color w:val="auto"/>
                <w:sz w:val="22"/>
                <w:szCs w:val="22"/>
                <w:u w:val="none"/>
              </w:rPr>
              <w:t>Õhusõiduki juhtimiseks peab olema kaasaskantav juhtpul</w:t>
            </w:r>
            <w:r w:rsidR="00B47F9C">
              <w:rPr>
                <w:rStyle w:val="Hyperlink"/>
                <w:rFonts w:ascii="Calibri" w:hAnsi="Calibri" w:cs="Calibri"/>
                <w:b w:val="0"/>
                <w:color w:val="auto"/>
                <w:sz w:val="22"/>
                <w:szCs w:val="22"/>
                <w:u w:val="none"/>
              </w:rPr>
              <w:t>t.</w:t>
            </w:r>
          </w:p>
        </w:tc>
        <w:tc>
          <w:tcPr>
            <w:tcW w:w="3458" w:type="dxa"/>
          </w:tcPr>
          <w:p w14:paraId="5A6FF20A" w14:textId="26D4381F" w:rsidR="007066F9" w:rsidRPr="00541D7F" w:rsidRDefault="007066F9">
            <w:pPr>
              <w:jc w:val="both"/>
              <w:rPr>
                <w:rStyle w:val="Hyperlink"/>
                <w:rFonts w:ascii="Calibri" w:hAnsi="Calibri" w:cs="Calibri"/>
                <w:b/>
                <w:bCs/>
                <w:color w:val="auto"/>
                <w:sz w:val="22"/>
                <w:szCs w:val="22"/>
                <w:u w:val="none"/>
                <w:lang w:val="en-GB"/>
              </w:rPr>
            </w:pPr>
            <w:r w:rsidRPr="00541D7F">
              <w:rPr>
                <w:rStyle w:val="Hyperlink"/>
                <w:rFonts w:ascii="Calibri" w:hAnsi="Calibri" w:cs="Calibri"/>
                <w:color w:val="auto"/>
                <w:sz w:val="22"/>
                <w:szCs w:val="22"/>
                <w:u w:val="none"/>
                <w:lang w:val="en-GB"/>
              </w:rPr>
              <w:t>Portable remote controller is provided</w:t>
            </w:r>
            <w:r w:rsidR="00B47F9C">
              <w:rPr>
                <w:rStyle w:val="Hyperlink"/>
                <w:rFonts w:ascii="Calibri" w:hAnsi="Calibri" w:cs="Calibri"/>
                <w:color w:val="auto"/>
                <w:sz w:val="22"/>
                <w:szCs w:val="22"/>
                <w:u w:val="none"/>
                <w:lang w:val="en-GB"/>
              </w:rPr>
              <w:t>.</w:t>
            </w:r>
          </w:p>
        </w:tc>
        <w:tc>
          <w:tcPr>
            <w:tcW w:w="1017" w:type="dxa"/>
          </w:tcPr>
          <w:p w14:paraId="12E7446B" w14:textId="04771BD5" w:rsidR="007066F9" w:rsidRPr="00541D7F" w:rsidRDefault="002C7C43" w:rsidP="007066F9">
            <w:pPr>
              <w:jc w:val="both"/>
              <w:rPr>
                <w:rStyle w:val="Hyperlink"/>
                <w:rFonts w:ascii="Calibri" w:hAnsi="Calibri" w:cs="Calibri"/>
                <w:color w:val="auto"/>
                <w:sz w:val="22"/>
                <w:szCs w:val="22"/>
                <w:u w:val="none"/>
              </w:rPr>
            </w:pPr>
            <w:ins w:id="38" w:author="Microsoft Office User" w:date="2024-02-14T13:46:00Z">
              <w:r>
                <w:rPr>
                  <w:rStyle w:val="Hyperlink"/>
                  <w:rFonts w:ascii="Calibri" w:hAnsi="Calibri" w:cs="Calibri"/>
                  <w:color w:val="auto"/>
                  <w:sz w:val="22"/>
                  <w:szCs w:val="22"/>
                  <w:u w:val="none"/>
                </w:rPr>
                <w:t>Y</w:t>
              </w:r>
            </w:ins>
          </w:p>
        </w:tc>
        <w:tc>
          <w:tcPr>
            <w:tcW w:w="2410" w:type="dxa"/>
          </w:tcPr>
          <w:p w14:paraId="13A53DC8" w14:textId="74690D7E" w:rsidR="007066F9" w:rsidRPr="00541D7F" w:rsidRDefault="007066F9" w:rsidP="007066F9">
            <w:pPr>
              <w:jc w:val="both"/>
              <w:rPr>
                <w:rStyle w:val="Hyperlink"/>
                <w:rFonts w:ascii="Calibri" w:hAnsi="Calibri" w:cs="Calibri"/>
                <w:color w:val="auto"/>
                <w:sz w:val="22"/>
                <w:szCs w:val="22"/>
                <w:u w:val="none"/>
              </w:rPr>
            </w:pPr>
          </w:p>
        </w:tc>
      </w:tr>
      <w:tr w:rsidR="007066F9" w:rsidRPr="00541D7F" w14:paraId="4C58FA4E" w14:textId="77777777" w:rsidTr="00197DED">
        <w:tc>
          <w:tcPr>
            <w:tcW w:w="883" w:type="dxa"/>
          </w:tcPr>
          <w:p w14:paraId="36358B0B" w14:textId="77777777" w:rsidR="007066F9" w:rsidRPr="00541D7F" w:rsidRDefault="007066F9" w:rsidP="007066F9">
            <w:pPr>
              <w:pStyle w:val="ListParagraph"/>
              <w:numPr>
                <w:ilvl w:val="0"/>
                <w:numId w:val="2"/>
              </w:numPr>
              <w:jc w:val="both"/>
              <w:rPr>
                <w:rFonts w:ascii="Calibri" w:hAnsi="Calibri" w:cs="Calibri"/>
                <w:b/>
                <w:sz w:val="22"/>
                <w:szCs w:val="22"/>
              </w:rPr>
            </w:pPr>
          </w:p>
        </w:tc>
        <w:tc>
          <w:tcPr>
            <w:tcW w:w="3431" w:type="dxa"/>
          </w:tcPr>
          <w:p w14:paraId="77E5502A" w14:textId="342D7F35" w:rsidR="007066F9" w:rsidRPr="00541D7F" w:rsidRDefault="007066F9" w:rsidP="007066F9">
            <w:pPr>
              <w:jc w:val="both"/>
              <w:rPr>
                <w:rStyle w:val="Hyperlink"/>
                <w:rFonts w:ascii="Calibri" w:hAnsi="Calibri" w:cs="Calibri"/>
                <w:b/>
                <w:color w:val="auto"/>
                <w:sz w:val="22"/>
                <w:szCs w:val="22"/>
                <w:u w:val="none"/>
              </w:rPr>
            </w:pPr>
            <w:r w:rsidRPr="00541D7F">
              <w:rPr>
                <w:rStyle w:val="Hyperlink"/>
                <w:rFonts w:ascii="Calibri" w:hAnsi="Calibri" w:cs="Calibri"/>
                <w:b/>
                <w:color w:val="auto"/>
                <w:sz w:val="22"/>
                <w:szCs w:val="22"/>
                <w:u w:val="none"/>
              </w:rPr>
              <w:t>Nõuded transportimisele</w:t>
            </w:r>
          </w:p>
        </w:tc>
        <w:tc>
          <w:tcPr>
            <w:tcW w:w="3458" w:type="dxa"/>
          </w:tcPr>
          <w:p w14:paraId="79F76275" w14:textId="649D826A" w:rsidR="007066F9" w:rsidRPr="00541D7F" w:rsidRDefault="007066F9" w:rsidP="007066F9">
            <w:pPr>
              <w:jc w:val="both"/>
              <w:rPr>
                <w:rStyle w:val="Hyperlink"/>
                <w:rFonts w:ascii="Calibri" w:hAnsi="Calibri" w:cs="Calibri"/>
                <w:b/>
                <w:color w:val="auto"/>
                <w:sz w:val="22"/>
                <w:szCs w:val="22"/>
                <w:u w:val="none"/>
                <w:lang w:val="en-GB"/>
              </w:rPr>
            </w:pPr>
            <w:r w:rsidRPr="00541D7F">
              <w:rPr>
                <w:rStyle w:val="Hyperlink"/>
                <w:rFonts w:ascii="Calibri" w:hAnsi="Calibri" w:cs="Calibri"/>
                <w:b/>
                <w:color w:val="auto"/>
                <w:sz w:val="22"/>
                <w:szCs w:val="22"/>
                <w:u w:val="none"/>
                <w:lang w:val="en-GB"/>
              </w:rPr>
              <w:t>Transportation requirements</w:t>
            </w:r>
          </w:p>
        </w:tc>
        <w:tc>
          <w:tcPr>
            <w:tcW w:w="1017" w:type="dxa"/>
            <w:tcBorders>
              <w:tr2bl w:val="single" w:sz="4" w:space="0" w:color="auto"/>
            </w:tcBorders>
          </w:tcPr>
          <w:p w14:paraId="52778F1A" w14:textId="77777777" w:rsidR="007066F9" w:rsidRPr="00541D7F" w:rsidRDefault="007066F9" w:rsidP="007066F9">
            <w:pPr>
              <w:jc w:val="both"/>
              <w:rPr>
                <w:rStyle w:val="Hyperlink"/>
                <w:rFonts w:ascii="Calibri" w:hAnsi="Calibri" w:cs="Calibri"/>
                <w:color w:val="auto"/>
                <w:sz w:val="22"/>
                <w:szCs w:val="22"/>
                <w:u w:val="none"/>
              </w:rPr>
            </w:pPr>
          </w:p>
        </w:tc>
        <w:tc>
          <w:tcPr>
            <w:tcW w:w="2410" w:type="dxa"/>
            <w:tcBorders>
              <w:tr2bl w:val="single" w:sz="4" w:space="0" w:color="auto"/>
            </w:tcBorders>
          </w:tcPr>
          <w:p w14:paraId="6B844506" w14:textId="048DE42F" w:rsidR="007066F9" w:rsidRPr="00541D7F" w:rsidRDefault="007066F9" w:rsidP="007066F9">
            <w:pPr>
              <w:jc w:val="both"/>
              <w:rPr>
                <w:rStyle w:val="Hyperlink"/>
                <w:rFonts w:ascii="Calibri" w:hAnsi="Calibri" w:cs="Calibri"/>
                <w:color w:val="auto"/>
                <w:sz w:val="22"/>
                <w:szCs w:val="22"/>
                <w:u w:val="none"/>
              </w:rPr>
            </w:pPr>
          </w:p>
        </w:tc>
      </w:tr>
      <w:tr w:rsidR="007066F9" w:rsidRPr="00541D7F" w14:paraId="6355A86B" w14:textId="77777777" w:rsidTr="00254BE9">
        <w:tc>
          <w:tcPr>
            <w:tcW w:w="883" w:type="dxa"/>
          </w:tcPr>
          <w:p w14:paraId="20073E93" w14:textId="77777777" w:rsidR="007066F9" w:rsidRPr="00541D7F" w:rsidRDefault="007066F9" w:rsidP="007066F9">
            <w:pPr>
              <w:pStyle w:val="ListParagraph"/>
              <w:numPr>
                <w:ilvl w:val="1"/>
                <w:numId w:val="2"/>
              </w:numPr>
              <w:ind w:left="464" w:hanging="464"/>
              <w:jc w:val="both"/>
              <w:rPr>
                <w:rFonts w:ascii="Calibri" w:hAnsi="Calibri" w:cs="Calibri"/>
                <w:sz w:val="22"/>
                <w:szCs w:val="22"/>
              </w:rPr>
            </w:pPr>
          </w:p>
        </w:tc>
        <w:tc>
          <w:tcPr>
            <w:tcW w:w="3431" w:type="dxa"/>
          </w:tcPr>
          <w:p w14:paraId="50F85841" w14:textId="63476EA5" w:rsidR="007066F9" w:rsidRPr="00541D7F" w:rsidRDefault="007066F9">
            <w:pPr>
              <w:jc w:val="both"/>
              <w:rPr>
                <w:rStyle w:val="Hyperlink"/>
                <w:rFonts w:ascii="Calibri" w:hAnsi="Calibri" w:cs="Calibri"/>
                <w:color w:val="auto"/>
                <w:sz w:val="22"/>
                <w:szCs w:val="22"/>
                <w:u w:val="none"/>
              </w:rPr>
            </w:pPr>
            <w:r w:rsidRPr="00541D7F">
              <w:rPr>
                <w:rStyle w:val="Hyperlink"/>
                <w:rFonts w:ascii="Calibri" w:hAnsi="Calibri" w:cs="Calibri"/>
                <w:color w:val="auto"/>
                <w:sz w:val="22"/>
                <w:szCs w:val="22"/>
                <w:u w:val="none"/>
              </w:rPr>
              <w:t xml:space="preserve">UAV koos kõikide lisaseadmete ja tarvikutega peab olema </w:t>
            </w:r>
            <w:r w:rsidR="00624E13">
              <w:rPr>
                <w:rStyle w:val="Hyperlink"/>
                <w:rFonts w:ascii="Calibri" w:hAnsi="Calibri" w:cs="Calibri"/>
                <w:color w:val="auto"/>
                <w:sz w:val="22"/>
                <w:szCs w:val="22"/>
                <w:u w:val="none"/>
              </w:rPr>
              <w:t>kandevahendis</w:t>
            </w:r>
            <w:r w:rsidRPr="00541D7F">
              <w:rPr>
                <w:rStyle w:val="Hyperlink"/>
                <w:rFonts w:ascii="Calibri" w:hAnsi="Calibri" w:cs="Calibri"/>
                <w:color w:val="auto"/>
                <w:sz w:val="22"/>
                <w:szCs w:val="22"/>
                <w:u w:val="none"/>
              </w:rPr>
              <w:t xml:space="preserve"> transporditav.</w:t>
            </w:r>
          </w:p>
        </w:tc>
        <w:tc>
          <w:tcPr>
            <w:tcW w:w="3458" w:type="dxa"/>
          </w:tcPr>
          <w:p w14:paraId="009B1BCD" w14:textId="4D0E2DE8" w:rsidR="007066F9" w:rsidRPr="00541D7F" w:rsidRDefault="007066F9">
            <w:pPr>
              <w:jc w:val="both"/>
              <w:rPr>
                <w:rStyle w:val="Hyperlink"/>
                <w:rFonts w:ascii="Calibri" w:hAnsi="Calibri" w:cs="Calibri"/>
                <w:color w:val="auto"/>
                <w:sz w:val="22"/>
                <w:szCs w:val="22"/>
                <w:u w:val="none"/>
                <w:lang w:val="en-GB"/>
              </w:rPr>
            </w:pPr>
            <w:r w:rsidRPr="00541D7F">
              <w:rPr>
                <w:rStyle w:val="Hyperlink"/>
                <w:rFonts w:ascii="Calibri" w:hAnsi="Calibri" w:cs="Calibri"/>
                <w:color w:val="auto"/>
                <w:sz w:val="22"/>
                <w:szCs w:val="22"/>
                <w:u w:val="none"/>
                <w:lang w:val="en-GB"/>
              </w:rPr>
              <w:t xml:space="preserve">UAV including all accessories and appliances is </w:t>
            </w:r>
            <w:r w:rsidR="00624E13">
              <w:rPr>
                <w:rStyle w:val="Hyperlink"/>
                <w:rFonts w:ascii="Calibri" w:hAnsi="Calibri" w:cs="Calibri"/>
                <w:color w:val="auto"/>
                <w:sz w:val="22"/>
                <w:szCs w:val="22"/>
                <w:u w:val="none"/>
                <w:lang w:val="en-GB"/>
              </w:rPr>
              <w:t>carriable</w:t>
            </w:r>
            <w:r w:rsidRPr="00541D7F">
              <w:rPr>
                <w:rStyle w:val="Hyperlink"/>
                <w:rFonts w:ascii="Calibri" w:hAnsi="Calibri" w:cs="Calibri"/>
                <w:color w:val="auto"/>
                <w:sz w:val="22"/>
                <w:szCs w:val="22"/>
                <w:u w:val="none"/>
                <w:lang w:val="en-GB"/>
              </w:rPr>
              <w:t>.</w:t>
            </w:r>
          </w:p>
        </w:tc>
        <w:tc>
          <w:tcPr>
            <w:tcW w:w="1017" w:type="dxa"/>
          </w:tcPr>
          <w:p w14:paraId="2474AF9D" w14:textId="6D9A7762" w:rsidR="007066F9" w:rsidRPr="00541D7F" w:rsidRDefault="002C7C43" w:rsidP="007066F9">
            <w:pPr>
              <w:jc w:val="both"/>
              <w:rPr>
                <w:rStyle w:val="Hyperlink"/>
                <w:rFonts w:ascii="Calibri" w:hAnsi="Calibri" w:cs="Calibri"/>
                <w:color w:val="auto"/>
                <w:sz w:val="22"/>
                <w:szCs w:val="22"/>
                <w:u w:val="none"/>
              </w:rPr>
            </w:pPr>
            <w:ins w:id="39" w:author="Microsoft Office User" w:date="2024-02-14T13:46:00Z">
              <w:r>
                <w:rPr>
                  <w:rStyle w:val="Hyperlink"/>
                  <w:rFonts w:ascii="Calibri" w:hAnsi="Calibri" w:cs="Calibri"/>
                  <w:color w:val="auto"/>
                  <w:sz w:val="22"/>
                  <w:szCs w:val="22"/>
                  <w:u w:val="none"/>
                </w:rPr>
                <w:t>Y</w:t>
              </w:r>
            </w:ins>
          </w:p>
        </w:tc>
        <w:tc>
          <w:tcPr>
            <w:tcW w:w="2410" w:type="dxa"/>
          </w:tcPr>
          <w:p w14:paraId="625EA10F" w14:textId="4FB9C2D8" w:rsidR="007066F9" w:rsidRPr="00541D7F" w:rsidRDefault="007066F9" w:rsidP="007066F9">
            <w:pPr>
              <w:jc w:val="both"/>
              <w:rPr>
                <w:rStyle w:val="Hyperlink"/>
                <w:rFonts w:ascii="Calibri" w:hAnsi="Calibri" w:cs="Calibri"/>
                <w:color w:val="auto"/>
                <w:sz w:val="22"/>
                <w:szCs w:val="22"/>
                <w:u w:val="none"/>
              </w:rPr>
            </w:pPr>
          </w:p>
        </w:tc>
      </w:tr>
      <w:tr w:rsidR="007066F9" w:rsidRPr="00541D7F" w14:paraId="16D82381" w14:textId="77777777" w:rsidTr="00254BE9">
        <w:tc>
          <w:tcPr>
            <w:tcW w:w="883" w:type="dxa"/>
          </w:tcPr>
          <w:p w14:paraId="1FB32B76" w14:textId="77777777" w:rsidR="007066F9" w:rsidRPr="00541D7F" w:rsidRDefault="007066F9" w:rsidP="007066F9">
            <w:pPr>
              <w:pStyle w:val="ListParagraph"/>
              <w:numPr>
                <w:ilvl w:val="1"/>
                <w:numId w:val="2"/>
              </w:numPr>
              <w:ind w:left="464" w:hanging="464"/>
              <w:jc w:val="both"/>
              <w:rPr>
                <w:rFonts w:ascii="Calibri" w:hAnsi="Calibri" w:cs="Calibri"/>
                <w:sz w:val="22"/>
                <w:szCs w:val="22"/>
              </w:rPr>
            </w:pPr>
          </w:p>
        </w:tc>
        <w:tc>
          <w:tcPr>
            <w:tcW w:w="3431" w:type="dxa"/>
          </w:tcPr>
          <w:p w14:paraId="69B2C312" w14:textId="3403EFB4" w:rsidR="007066F9" w:rsidRPr="00541D7F" w:rsidRDefault="00624E13" w:rsidP="007066F9">
            <w:pPr>
              <w:rPr>
                <w:rFonts w:ascii="Calibri" w:hAnsi="Calibri" w:cs="Calibri"/>
                <w:sz w:val="22"/>
                <w:szCs w:val="22"/>
              </w:rPr>
            </w:pPr>
            <w:r>
              <w:rPr>
                <w:rFonts w:ascii="Calibri" w:hAnsi="Calibri" w:cs="Calibri"/>
                <w:sz w:val="22"/>
                <w:szCs w:val="22"/>
              </w:rPr>
              <w:t>Kandevahend</w:t>
            </w:r>
            <w:r w:rsidR="007066F9" w:rsidRPr="00541D7F">
              <w:rPr>
                <w:rFonts w:ascii="Calibri" w:hAnsi="Calibri" w:cs="Calibri"/>
                <w:sz w:val="22"/>
                <w:szCs w:val="22"/>
              </w:rPr>
              <w:t xml:space="preserve"> peab olema </w:t>
            </w:r>
          </w:p>
          <w:p w14:paraId="09F26B40" w14:textId="77777777" w:rsidR="007066F9" w:rsidRPr="00541D7F" w:rsidRDefault="007066F9" w:rsidP="007066F9">
            <w:pPr>
              <w:numPr>
                <w:ilvl w:val="0"/>
                <w:numId w:val="4"/>
              </w:numPr>
              <w:spacing w:after="19"/>
              <w:ind w:hanging="361"/>
              <w:rPr>
                <w:rFonts w:ascii="Calibri" w:hAnsi="Calibri" w:cs="Calibri"/>
                <w:sz w:val="22"/>
                <w:szCs w:val="22"/>
              </w:rPr>
            </w:pPr>
            <w:r w:rsidRPr="00541D7F">
              <w:rPr>
                <w:rFonts w:ascii="Calibri" w:hAnsi="Calibri" w:cs="Calibri"/>
                <w:sz w:val="22"/>
                <w:szCs w:val="22"/>
              </w:rPr>
              <w:t xml:space="preserve">tolmu- ja veekindel,  </w:t>
            </w:r>
          </w:p>
          <w:p w14:paraId="635E8A3B" w14:textId="4A9235E0" w:rsidR="007066F9" w:rsidRPr="00541D7F" w:rsidRDefault="007066F9" w:rsidP="007066F9">
            <w:pPr>
              <w:numPr>
                <w:ilvl w:val="0"/>
                <w:numId w:val="4"/>
              </w:numPr>
              <w:ind w:hanging="361"/>
              <w:rPr>
                <w:rFonts w:ascii="Calibri" w:hAnsi="Calibri" w:cs="Calibri"/>
                <w:sz w:val="22"/>
                <w:szCs w:val="22"/>
              </w:rPr>
            </w:pPr>
            <w:r w:rsidRPr="00541D7F">
              <w:rPr>
                <w:rFonts w:ascii="Calibri" w:hAnsi="Calibri" w:cs="Calibri"/>
                <w:sz w:val="22"/>
                <w:szCs w:val="22"/>
              </w:rPr>
              <w:t>summutama põrutusi,</w:t>
            </w:r>
          </w:p>
          <w:p w14:paraId="3A1395A9" w14:textId="77777777" w:rsidR="007066F9" w:rsidRPr="00541D7F" w:rsidRDefault="007066F9" w:rsidP="007066F9">
            <w:pPr>
              <w:numPr>
                <w:ilvl w:val="0"/>
                <w:numId w:val="4"/>
              </w:numPr>
              <w:ind w:hanging="361"/>
              <w:rPr>
                <w:rFonts w:ascii="Calibri" w:hAnsi="Calibri" w:cs="Calibri"/>
                <w:sz w:val="22"/>
                <w:szCs w:val="22"/>
              </w:rPr>
            </w:pPr>
            <w:r w:rsidRPr="00541D7F">
              <w:rPr>
                <w:rFonts w:ascii="Calibri" w:hAnsi="Calibri" w:cs="Calibri"/>
                <w:sz w:val="22"/>
                <w:szCs w:val="22"/>
              </w:rPr>
              <w:t>kaitsma muljumise eest,</w:t>
            </w:r>
          </w:p>
          <w:p w14:paraId="0C875762" w14:textId="2E3E947A" w:rsidR="007066F9" w:rsidRPr="00541D7F" w:rsidRDefault="007066F9" w:rsidP="007066F9">
            <w:pPr>
              <w:numPr>
                <w:ilvl w:val="0"/>
                <w:numId w:val="4"/>
              </w:numPr>
              <w:ind w:hanging="361"/>
              <w:rPr>
                <w:rStyle w:val="Hyperlink"/>
                <w:rFonts w:ascii="Calibri" w:hAnsi="Calibri" w:cs="Calibri"/>
                <w:color w:val="auto"/>
                <w:sz w:val="22"/>
                <w:szCs w:val="22"/>
                <w:u w:val="none"/>
              </w:rPr>
            </w:pPr>
            <w:r w:rsidRPr="00541D7F">
              <w:rPr>
                <w:rFonts w:ascii="Calibri" w:hAnsi="Calibri" w:cs="Calibri"/>
                <w:sz w:val="22"/>
                <w:szCs w:val="22"/>
              </w:rPr>
              <w:t xml:space="preserve">lahterdatud hoiukohtadega. </w:t>
            </w:r>
          </w:p>
        </w:tc>
        <w:tc>
          <w:tcPr>
            <w:tcW w:w="3458" w:type="dxa"/>
          </w:tcPr>
          <w:p w14:paraId="264FFBE3" w14:textId="160F9EBD" w:rsidR="007066F9" w:rsidRPr="00541D7F" w:rsidRDefault="007066F9" w:rsidP="007066F9">
            <w:pPr>
              <w:rPr>
                <w:rFonts w:ascii="Calibri" w:hAnsi="Calibri" w:cs="Calibri"/>
                <w:sz w:val="22"/>
                <w:szCs w:val="22"/>
                <w:lang w:val="en-GB"/>
              </w:rPr>
            </w:pPr>
            <w:r w:rsidRPr="00541D7F">
              <w:rPr>
                <w:rFonts w:ascii="Calibri" w:hAnsi="Calibri" w:cs="Calibri"/>
                <w:sz w:val="22"/>
                <w:szCs w:val="22"/>
                <w:lang w:val="en-GB"/>
              </w:rPr>
              <w:t xml:space="preserve"> </w:t>
            </w:r>
            <w:r w:rsidR="00624E13">
              <w:rPr>
                <w:rFonts w:ascii="Calibri" w:hAnsi="Calibri" w:cs="Calibri"/>
                <w:sz w:val="22"/>
                <w:szCs w:val="22"/>
                <w:lang w:val="en-GB"/>
              </w:rPr>
              <w:t>Carry on</w:t>
            </w:r>
            <w:r w:rsidRPr="00541D7F">
              <w:rPr>
                <w:rFonts w:ascii="Calibri" w:hAnsi="Calibri" w:cs="Calibri"/>
                <w:sz w:val="22"/>
                <w:szCs w:val="22"/>
                <w:lang w:val="en-GB"/>
              </w:rPr>
              <w:t xml:space="preserve"> pack is</w:t>
            </w:r>
          </w:p>
          <w:p w14:paraId="657EE956" w14:textId="77777777" w:rsidR="007066F9" w:rsidRPr="00541D7F" w:rsidRDefault="007066F9" w:rsidP="007066F9">
            <w:pPr>
              <w:pStyle w:val="ListParagraph"/>
              <w:numPr>
                <w:ilvl w:val="0"/>
                <w:numId w:val="5"/>
              </w:numPr>
              <w:rPr>
                <w:rFonts w:ascii="Calibri" w:hAnsi="Calibri" w:cs="Calibri"/>
                <w:sz w:val="22"/>
                <w:szCs w:val="22"/>
                <w:lang w:val="en-GB"/>
              </w:rPr>
            </w:pPr>
            <w:r w:rsidRPr="00541D7F">
              <w:rPr>
                <w:rFonts w:ascii="Calibri" w:hAnsi="Calibri" w:cs="Calibri"/>
                <w:sz w:val="22"/>
                <w:szCs w:val="22"/>
                <w:lang w:val="en-GB"/>
              </w:rPr>
              <w:t>dust and waterproof,</w:t>
            </w:r>
          </w:p>
          <w:p w14:paraId="51F38F48" w14:textId="77777777" w:rsidR="007066F9" w:rsidRPr="00541D7F" w:rsidRDefault="007066F9" w:rsidP="007066F9">
            <w:pPr>
              <w:pStyle w:val="ListParagraph"/>
              <w:numPr>
                <w:ilvl w:val="0"/>
                <w:numId w:val="5"/>
              </w:numPr>
              <w:rPr>
                <w:rFonts w:ascii="Calibri" w:hAnsi="Calibri" w:cs="Calibri"/>
                <w:sz w:val="22"/>
                <w:szCs w:val="22"/>
                <w:lang w:val="en-GB"/>
              </w:rPr>
            </w:pPr>
            <w:r w:rsidRPr="00541D7F">
              <w:rPr>
                <w:rFonts w:ascii="Calibri" w:hAnsi="Calibri" w:cs="Calibri"/>
                <w:sz w:val="22"/>
                <w:szCs w:val="22"/>
                <w:lang w:val="en-GB"/>
              </w:rPr>
              <w:t>absorbs shocks and</w:t>
            </w:r>
          </w:p>
          <w:p w14:paraId="342C5CBE" w14:textId="77777777" w:rsidR="007066F9" w:rsidRPr="00541D7F" w:rsidRDefault="007066F9" w:rsidP="007066F9">
            <w:pPr>
              <w:pStyle w:val="ListParagraph"/>
              <w:numPr>
                <w:ilvl w:val="0"/>
                <w:numId w:val="5"/>
              </w:numPr>
              <w:rPr>
                <w:rFonts w:ascii="Calibri" w:hAnsi="Calibri" w:cs="Calibri"/>
                <w:sz w:val="22"/>
                <w:szCs w:val="22"/>
                <w:lang w:val="en-GB"/>
              </w:rPr>
            </w:pPr>
            <w:r w:rsidRPr="00541D7F">
              <w:rPr>
                <w:rFonts w:ascii="Calibri" w:hAnsi="Calibri" w:cs="Calibri"/>
                <w:sz w:val="22"/>
                <w:szCs w:val="22"/>
                <w:lang w:val="en-GB"/>
              </w:rPr>
              <w:t>protects from crushing</w:t>
            </w:r>
          </w:p>
          <w:p w14:paraId="0BDE417B" w14:textId="51E443FD" w:rsidR="007066F9" w:rsidRPr="00541D7F" w:rsidRDefault="007066F9" w:rsidP="007066F9">
            <w:pPr>
              <w:pStyle w:val="ListParagraph"/>
              <w:numPr>
                <w:ilvl w:val="0"/>
                <w:numId w:val="5"/>
              </w:numPr>
              <w:rPr>
                <w:rStyle w:val="Hyperlink"/>
                <w:rFonts w:ascii="Calibri" w:hAnsi="Calibri" w:cs="Calibri"/>
                <w:color w:val="auto"/>
                <w:sz w:val="22"/>
                <w:szCs w:val="22"/>
                <w:u w:val="none"/>
                <w:lang w:val="en-GB"/>
              </w:rPr>
            </w:pPr>
            <w:r w:rsidRPr="00541D7F">
              <w:rPr>
                <w:rFonts w:ascii="Calibri" w:hAnsi="Calibri" w:cs="Calibri"/>
                <w:sz w:val="22"/>
                <w:szCs w:val="22"/>
                <w:lang w:val="en-GB"/>
              </w:rPr>
              <w:t>stowage dividers.</w:t>
            </w:r>
          </w:p>
        </w:tc>
        <w:tc>
          <w:tcPr>
            <w:tcW w:w="1017" w:type="dxa"/>
          </w:tcPr>
          <w:p w14:paraId="2F22FBD7" w14:textId="0330F6FC" w:rsidR="007066F9" w:rsidRPr="00541D7F" w:rsidRDefault="002C7C43" w:rsidP="007066F9">
            <w:pPr>
              <w:jc w:val="both"/>
              <w:rPr>
                <w:rStyle w:val="Hyperlink"/>
                <w:rFonts w:ascii="Calibri" w:hAnsi="Calibri" w:cs="Calibri"/>
                <w:color w:val="auto"/>
                <w:sz w:val="22"/>
                <w:szCs w:val="22"/>
                <w:u w:val="none"/>
              </w:rPr>
            </w:pPr>
            <w:ins w:id="40" w:author="Microsoft Office User" w:date="2024-02-14T13:46:00Z">
              <w:r>
                <w:rPr>
                  <w:rStyle w:val="Hyperlink"/>
                  <w:rFonts w:ascii="Calibri" w:hAnsi="Calibri" w:cs="Calibri"/>
                  <w:color w:val="auto"/>
                  <w:sz w:val="22"/>
                  <w:szCs w:val="22"/>
                  <w:u w:val="none"/>
                </w:rPr>
                <w:t>y</w:t>
              </w:r>
            </w:ins>
          </w:p>
        </w:tc>
        <w:tc>
          <w:tcPr>
            <w:tcW w:w="2410" w:type="dxa"/>
          </w:tcPr>
          <w:p w14:paraId="3021AC34" w14:textId="70498409" w:rsidR="007066F9" w:rsidRPr="00541D7F" w:rsidRDefault="007066F9" w:rsidP="007066F9">
            <w:pPr>
              <w:jc w:val="both"/>
              <w:rPr>
                <w:rStyle w:val="Hyperlink"/>
                <w:rFonts w:ascii="Calibri" w:hAnsi="Calibri" w:cs="Calibri"/>
                <w:color w:val="auto"/>
                <w:sz w:val="22"/>
                <w:szCs w:val="22"/>
                <w:u w:val="none"/>
              </w:rPr>
            </w:pPr>
          </w:p>
        </w:tc>
      </w:tr>
      <w:tr w:rsidR="007066F9" w:rsidRPr="00541D7F" w14:paraId="43D1DE5D" w14:textId="77777777" w:rsidTr="00254BE9">
        <w:tc>
          <w:tcPr>
            <w:tcW w:w="883" w:type="dxa"/>
          </w:tcPr>
          <w:p w14:paraId="28B30F2A" w14:textId="77777777" w:rsidR="007066F9" w:rsidRPr="00541D7F" w:rsidRDefault="007066F9" w:rsidP="007066F9">
            <w:pPr>
              <w:pStyle w:val="ListParagraph"/>
              <w:numPr>
                <w:ilvl w:val="1"/>
                <w:numId w:val="2"/>
              </w:numPr>
              <w:ind w:left="464" w:hanging="464"/>
              <w:jc w:val="both"/>
              <w:rPr>
                <w:rFonts w:ascii="Calibri" w:hAnsi="Calibri" w:cs="Calibri"/>
                <w:sz w:val="22"/>
                <w:szCs w:val="22"/>
              </w:rPr>
            </w:pPr>
          </w:p>
        </w:tc>
        <w:tc>
          <w:tcPr>
            <w:tcW w:w="3431" w:type="dxa"/>
          </w:tcPr>
          <w:p w14:paraId="48EA1572" w14:textId="4F5B4322" w:rsidR="007066F9" w:rsidRPr="00541D7F" w:rsidRDefault="007066F9">
            <w:pPr>
              <w:jc w:val="both"/>
              <w:rPr>
                <w:rStyle w:val="Hyperlink"/>
                <w:rFonts w:ascii="Calibri" w:hAnsi="Calibri" w:cs="Calibri"/>
                <w:color w:val="auto"/>
                <w:sz w:val="22"/>
                <w:szCs w:val="22"/>
                <w:u w:val="none"/>
              </w:rPr>
            </w:pPr>
            <w:r w:rsidRPr="00541D7F">
              <w:rPr>
                <w:rStyle w:val="Hyperlink"/>
                <w:rFonts w:ascii="Calibri" w:hAnsi="Calibri" w:cs="Calibri"/>
                <w:color w:val="auto"/>
                <w:sz w:val="22"/>
                <w:szCs w:val="22"/>
                <w:u w:val="none"/>
              </w:rPr>
              <w:t xml:space="preserve">UAV </w:t>
            </w:r>
            <w:r w:rsidR="00624E13">
              <w:rPr>
                <w:rStyle w:val="Hyperlink"/>
                <w:rFonts w:ascii="Calibri" w:hAnsi="Calibri" w:cs="Calibri"/>
                <w:color w:val="auto"/>
                <w:sz w:val="22"/>
                <w:szCs w:val="22"/>
                <w:u w:val="none"/>
              </w:rPr>
              <w:t>kandevahendist</w:t>
            </w:r>
            <w:r w:rsidRPr="00541D7F">
              <w:rPr>
                <w:rStyle w:val="Hyperlink"/>
                <w:rFonts w:ascii="Calibri" w:hAnsi="Calibri" w:cs="Calibri"/>
                <w:color w:val="auto"/>
                <w:sz w:val="22"/>
                <w:szCs w:val="22"/>
                <w:u w:val="none"/>
              </w:rPr>
              <w:t xml:space="preserve"> lennukõlblikuks seadmine ei tohi võtta aega rohkem kui </w:t>
            </w:r>
            <w:r w:rsidR="00FC3428">
              <w:rPr>
                <w:rStyle w:val="Hyperlink"/>
                <w:rFonts w:ascii="Calibri" w:hAnsi="Calibri" w:cs="Calibri"/>
                <w:color w:val="auto"/>
                <w:sz w:val="22"/>
                <w:szCs w:val="22"/>
                <w:u w:val="none"/>
              </w:rPr>
              <w:t>1</w:t>
            </w:r>
            <w:r w:rsidRPr="00541D7F">
              <w:rPr>
                <w:rStyle w:val="Hyperlink"/>
                <w:rFonts w:ascii="Calibri" w:hAnsi="Calibri" w:cs="Calibri"/>
                <w:color w:val="auto"/>
                <w:sz w:val="22"/>
                <w:szCs w:val="22"/>
                <w:u w:val="none"/>
              </w:rPr>
              <w:t xml:space="preserve">5 min. </w:t>
            </w:r>
          </w:p>
        </w:tc>
        <w:tc>
          <w:tcPr>
            <w:tcW w:w="3458" w:type="dxa"/>
          </w:tcPr>
          <w:p w14:paraId="5A5F7432" w14:textId="7B2B3E8C" w:rsidR="007066F9" w:rsidRPr="00541D7F" w:rsidRDefault="007066F9">
            <w:pPr>
              <w:jc w:val="both"/>
              <w:rPr>
                <w:rStyle w:val="Hyperlink"/>
                <w:rFonts w:ascii="Calibri" w:hAnsi="Calibri" w:cs="Calibri"/>
                <w:color w:val="auto"/>
                <w:sz w:val="22"/>
                <w:szCs w:val="22"/>
                <w:u w:val="none"/>
                <w:lang w:val="en-GB"/>
              </w:rPr>
            </w:pPr>
            <w:r w:rsidRPr="00541D7F">
              <w:rPr>
                <w:rStyle w:val="Hyperlink"/>
                <w:rFonts w:ascii="Calibri" w:hAnsi="Calibri" w:cs="Calibri"/>
                <w:color w:val="auto"/>
                <w:sz w:val="22"/>
                <w:szCs w:val="22"/>
                <w:u w:val="none"/>
                <w:lang w:val="en-GB"/>
              </w:rPr>
              <w:t xml:space="preserve">Time required to set UAV up from </w:t>
            </w:r>
            <w:r w:rsidR="00624E13">
              <w:rPr>
                <w:rStyle w:val="Hyperlink"/>
                <w:rFonts w:ascii="Calibri" w:hAnsi="Calibri" w:cs="Calibri"/>
                <w:color w:val="auto"/>
                <w:sz w:val="22"/>
                <w:szCs w:val="22"/>
                <w:u w:val="none"/>
                <w:lang w:val="en-GB"/>
              </w:rPr>
              <w:t>carry on</w:t>
            </w:r>
            <w:r w:rsidRPr="00541D7F">
              <w:rPr>
                <w:rStyle w:val="Hyperlink"/>
                <w:rFonts w:ascii="Calibri" w:hAnsi="Calibri" w:cs="Calibri"/>
                <w:color w:val="auto"/>
                <w:sz w:val="22"/>
                <w:szCs w:val="22"/>
                <w:u w:val="none"/>
                <w:lang w:val="en-GB"/>
              </w:rPr>
              <w:t xml:space="preserve"> pack to flight ready is not more than </w:t>
            </w:r>
            <w:r w:rsidR="00FC3428">
              <w:rPr>
                <w:rStyle w:val="Hyperlink"/>
                <w:rFonts w:ascii="Calibri" w:hAnsi="Calibri" w:cs="Calibri"/>
                <w:color w:val="auto"/>
                <w:sz w:val="22"/>
                <w:szCs w:val="22"/>
                <w:u w:val="none"/>
                <w:lang w:val="en-GB"/>
              </w:rPr>
              <w:t>1</w:t>
            </w:r>
            <w:r w:rsidRPr="00541D7F">
              <w:rPr>
                <w:rStyle w:val="Hyperlink"/>
                <w:rFonts w:ascii="Calibri" w:hAnsi="Calibri" w:cs="Calibri"/>
                <w:color w:val="auto"/>
                <w:sz w:val="22"/>
                <w:szCs w:val="22"/>
                <w:u w:val="none"/>
                <w:lang w:val="en-GB"/>
              </w:rPr>
              <w:t>5 min.</w:t>
            </w:r>
          </w:p>
        </w:tc>
        <w:tc>
          <w:tcPr>
            <w:tcW w:w="1017" w:type="dxa"/>
          </w:tcPr>
          <w:p w14:paraId="27D40A42" w14:textId="1572539B" w:rsidR="007066F9" w:rsidRDefault="002C7C43" w:rsidP="007066F9">
            <w:pPr>
              <w:jc w:val="both"/>
              <w:rPr>
                <w:ins w:id="41" w:author="Microsoft Office User" w:date="2024-02-14T13:47:00Z"/>
                <w:rStyle w:val="Hyperlink"/>
                <w:rFonts w:ascii="Calibri" w:hAnsi="Calibri" w:cs="Calibri"/>
                <w:color w:val="auto"/>
                <w:sz w:val="22"/>
                <w:szCs w:val="22"/>
                <w:u w:val="none"/>
              </w:rPr>
            </w:pPr>
            <w:ins w:id="42" w:author="Microsoft Office User" w:date="2024-02-14T13:47:00Z">
              <w:r>
                <w:rPr>
                  <w:rStyle w:val="Hyperlink"/>
                  <w:rFonts w:ascii="Calibri" w:hAnsi="Calibri" w:cs="Calibri"/>
                  <w:color w:val="auto"/>
                  <w:sz w:val="22"/>
                  <w:szCs w:val="22"/>
                  <w:u w:val="none"/>
                </w:rPr>
                <w:t>Y</w:t>
              </w:r>
            </w:ins>
          </w:p>
          <w:p w14:paraId="543B7C45" w14:textId="68BB26D3" w:rsidR="002C7C43" w:rsidRPr="00541D7F" w:rsidRDefault="002C7C43" w:rsidP="007066F9">
            <w:pPr>
              <w:jc w:val="both"/>
              <w:rPr>
                <w:rStyle w:val="Hyperlink"/>
                <w:rFonts w:ascii="Calibri" w:hAnsi="Calibri" w:cs="Calibri"/>
                <w:color w:val="auto"/>
                <w:sz w:val="22"/>
                <w:szCs w:val="22"/>
                <w:u w:val="none"/>
              </w:rPr>
            </w:pPr>
          </w:p>
        </w:tc>
        <w:tc>
          <w:tcPr>
            <w:tcW w:w="2410" w:type="dxa"/>
          </w:tcPr>
          <w:p w14:paraId="22CA3EA4" w14:textId="62A7A395" w:rsidR="007066F9" w:rsidRPr="00541D7F" w:rsidRDefault="007066F9" w:rsidP="007066F9">
            <w:pPr>
              <w:jc w:val="both"/>
              <w:rPr>
                <w:rStyle w:val="Hyperlink"/>
                <w:rFonts w:ascii="Calibri" w:hAnsi="Calibri" w:cs="Calibri"/>
                <w:color w:val="auto"/>
                <w:sz w:val="22"/>
                <w:szCs w:val="22"/>
                <w:u w:val="none"/>
              </w:rPr>
            </w:pPr>
          </w:p>
        </w:tc>
      </w:tr>
      <w:tr w:rsidR="00BF3FD6" w:rsidRPr="00541D7F" w14:paraId="400317C7" w14:textId="77777777" w:rsidTr="00BF3FD6">
        <w:trPr>
          <w:trHeight w:val="1000"/>
        </w:trPr>
        <w:tc>
          <w:tcPr>
            <w:tcW w:w="883" w:type="dxa"/>
          </w:tcPr>
          <w:p w14:paraId="4449D306" w14:textId="77777777" w:rsidR="00BF3FD6" w:rsidRPr="00541D7F" w:rsidRDefault="00BF3FD6" w:rsidP="00BF3FD6">
            <w:pPr>
              <w:pStyle w:val="ListParagraph"/>
              <w:numPr>
                <w:ilvl w:val="0"/>
                <w:numId w:val="2"/>
              </w:numPr>
              <w:jc w:val="both"/>
              <w:rPr>
                <w:rFonts w:ascii="Calibri" w:hAnsi="Calibri" w:cs="Calibri"/>
                <w:sz w:val="22"/>
                <w:szCs w:val="22"/>
              </w:rPr>
            </w:pPr>
          </w:p>
        </w:tc>
        <w:tc>
          <w:tcPr>
            <w:tcW w:w="3431" w:type="dxa"/>
          </w:tcPr>
          <w:p w14:paraId="5F316D50" w14:textId="1E44623E" w:rsidR="00BF3FD6" w:rsidRPr="00541D7F" w:rsidRDefault="00BF3FD6">
            <w:pPr>
              <w:jc w:val="both"/>
              <w:rPr>
                <w:rStyle w:val="Hyperlink"/>
                <w:rFonts w:ascii="Calibri" w:hAnsi="Calibri" w:cs="Calibri"/>
                <w:color w:val="auto"/>
                <w:sz w:val="22"/>
                <w:szCs w:val="22"/>
                <w:u w:val="none"/>
              </w:rPr>
            </w:pPr>
            <w:r w:rsidRPr="00BF3FD6">
              <w:rPr>
                <w:rStyle w:val="Hyperlink"/>
                <w:rFonts w:ascii="Calibri" w:hAnsi="Calibri" w:cs="Calibri"/>
                <w:color w:val="auto"/>
                <w:sz w:val="22"/>
                <w:szCs w:val="22"/>
                <w:u w:val="none"/>
              </w:rPr>
              <w:t xml:space="preserve">Antud tehnilise kirjelduse nõuded on kehtestatud miinimumnõuetena ja on aluseks raamlepingu sõlmimiseks. Täpsemad nõuded kehtestab ostja </w:t>
            </w:r>
            <w:proofErr w:type="spellStart"/>
            <w:r w:rsidRPr="00BF3FD6">
              <w:rPr>
                <w:rStyle w:val="Hyperlink"/>
                <w:rFonts w:ascii="Calibri" w:hAnsi="Calibri" w:cs="Calibri"/>
                <w:color w:val="auto"/>
                <w:sz w:val="22"/>
                <w:szCs w:val="22"/>
                <w:u w:val="none"/>
              </w:rPr>
              <w:t>minikonkurssis</w:t>
            </w:r>
            <w:proofErr w:type="spellEnd"/>
            <w:r w:rsidRPr="00BF3FD6">
              <w:rPr>
                <w:rStyle w:val="Hyperlink"/>
                <w:rFonts w:ascii="Calibri" w:hAnsi="Calibri" w:cs="Calibri"/>
                <w:color w:val="auto"/>
                <w:sz w:val="22"/>
                <w:szCs w:val="22"/>
                <w:u w:val="none"/>
              </w:rPr>
              <w:t>.</w:t>
            </w:r>
          </w:p>
        </w:tc>
        <w:tc>
          <w:tcPr>
            <w:tcW w:w="3458" w:type="dxa"/>
          </w:tcPr>
          <w:p w14:paraId="063B71A1" w14:textId="24EE795A" w:rsidR="00BF3FD6" w:rsidRPr="00541D7F" w:rsidRDefault="00BF3FD6">
            <w:pPr>
              <w:jc w:val="both"/>
              <w:rPr>
                <w:rStyle w:val="Hyperlink"/>
                <w:rFonts w:ascii="Calibri" w:hAnsi="Calibri" w:cs="Calibri"/>
                <w:color w:val="auto"/>
                <w:sz w:val="22"/>
                <w:szCs w:val="22"/>
                <w:u w:val="none"/>
                <w:lang w:val="en-GB"/>
              </w:rPr>
            </w:pPr>
            <w:r w:rsidRPr="00BF3FD6">
              <w:rPr>
                <w:rStyle w:val="Hyperlink"/>
                <w:rFonts w:ascii="Calibri" w:hAnsi="Calibri" w:cs="Calibri"/>
                <w:color w:val="auto"/>
                <w:sz w:val="22"/>
                <w:szCs w:val="22"/>
                <w:u w:val="none"/>
                <w:lang w:val="en-GB"/>
              </w:rPr>
              <w:t>The requirements of the given technical description are established as minimum requirements and are the basis for concluding a framework contract. More detailed requirements are set by the buyer in the mini competition.</w:t>
            </w:r>
          </w:p>
        </w:tc>
        <w:tc>
          <w:tcPr>
            <w:tcW w:w="1017" w:type="dxa"/>
          </w:tcPr>
          <w:p w14:paraId="3182DF9E" w14:textId="4982A50F" w:rsidR="00BF3FD6" w:rsidRPr="00541D7F" w:rsidRDefault="002C7C43" w:rsidP="007066F9">
            <w:pPr>
              <w:jc w:val="both"/>
              <w:rPr>
                <w:rStyle w:val="Hyperlink"/>
                <w:rFonts w:ascii="Calibri" w:hAnsi="Calibri" w:cs="Calibri"/>
                <w:color w:val="auto"/>
                <w:sz w:val="22"/>
                <w:szCs w:val="22"/>
                <w:u w:val="none"/>
              </w:rPr>
            </w:pPr>
            <w:ins w:id="43" w:author="Microsoft Office User" w:date="2024-02-14T13:47:00Z">
              <w:r>
                <w:rPr>
                  <w:rStyle w:val="Hyperlink"/>
                  <w:rFonts w:ascii="Calibri" w:hAnsi="Calibri" w:cs="Calibri"/>
                  <w:color w:val="auto"/>
                  <w:sz w:val="22"/>
                  <w:szCs w:val="22"/>
                  <w:u w:val="none"/>
                </w:rPr>
                <w:t>Y</w:t>
              </w:r>
            </w:ins>
          </w:p>
        </w:tc>
        <w:tc>
          <w:tcPr>
            <w:tcW w:w="2410" w:type="dxa"/>
          </w:tcPr>
          <w:p w14:paraId="04C977BC" w14:textId="77777777" w:rsidR="00BF3FD6" w:rsidRPr="00541D7F" w:rsidRDefault="00BF3FD6" w:rsidP="007066F9">
            <w:pPr>
              <w:jc w:val="both"/>
              <w:rPr>
                <w:rStyle w:val="Hyperlink"/>
                <w:rFonts w:ascii="Calibri" w:hAnsi="Calibri" w:cs="Calibri"/>
                <w:color w:val="auto"/>
                <w:sz w:val="22"/>
                <w:szCs w:val="22"/>
                <w:u w:val="none"/>
              </w:rPr>
            </w:pPr>
          </w:p>
        </w:tc>
      </w:tr>
    </w:tbl>
    <w:p w14:paraId="69753033" w14:textId="77777777" w:rsidR="00846103" w:rsidRPr="00541D7F" w:rsidRDefault="00846103" w:rsidP="00AA3362">
      <w:pPr>
        <w:jc w:val="both"/>
        <w:rPr>
          <w:rFonts w:ascii="Calibri" w:hAnsi="Calibri" w:cs="Calibri"/>
          <w:sz w:val="22"/>
          <w:szCs w:val="22"/>
        </w:rPr>
      </w:pPr>
    </w:p>
    <w:sectPr w:rsidR="00846103" w:rsidRPr="00541D7F" w:rsidSect="00254BE9">
      <w:footerReference w:type="default" r:id="rId12"/>
      <w:pgSz w:w="11906" w:h="16838"/>
      <w:pgMar w:top="1134" w:right="282" w:bottom="426" w:left="426" w:header="284" w:footer="1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FB4FA" w14:textId="77777777" w:rsidR="00891288" w:rsidRDefault="00891288" w:rsidP="00536ECD">
      <w:r>
        <w:separator/>
      </w:r>
    </w:p>
  </w:endnote>
  <w:endnote w:type="continuationSeparator" w:id="0">
    <w:p w14:paraId="46F6B9A3" w14:textId="77777777" w:rsidR="00891288" w:rsidRDefault="00891288" w:rsidP="00536ECD">
      <w:r>
        <w:continuationSeparator/>
      </w:r>
    </w:p>
  </w:endnote>
  <w:endnote w:type="continuationNotice" w:id="1">
    <w:p w14:paraId="64EE9C93" w14:textId="77777777" w:rsidR="00891288" w:rsidRDefault="008912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Toronto">
    <w:altName w:val="Times New Roman"/>
    <w:panose1 w:val="020B0604020202020204"/>
    <w:charset w:val="00"/>
    <w:family w:val="auto"/>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A76F1" w14:textId="104831CB" w:rsidR="000C78AE" w:rsidRPr="00541D7F" w:rsidRDefault="000C78AE" w:rsidP="00541D7F">
    <w:pPr>
      <w:tabs>
        <w:tab w:val="center" w:pos="4550"/>
        <w:tab w:val="left" w:pos="5818"/>
        <w:tab w:val="left" w:pos="9884"/>
        <w:tab w:val="right" w:pos="10938"/>
      </w:tabs>
      <w:ind w:right="260"/>
      <w:rPr>
        <w:rFonts w:ascii="Calibri" w:hAnsi="Calibri" w:cs="Calibri"/>
        <w:sz w:val="22"/>
        <w:szCs w:val="22"/>
      </w:rPr>
    </w:pPr>
    <w:r>
      <w:rPr>
        <w:rFonts w:ascii="Times New Roman" w:hAnsi="Times New Roman"/>
      </w:rPr>
      <w:tab/>
    </w:r>
    <w:r>
      <w:rPr>
        <w:rFonts w:ascii="Times New Roman" w:hAnsi="Times New Roman"/>
      </w:rPr>
      <w:tab/>
    </w:r>
    <w:r>
      <w:rPr>
        <w:rFonts w:ascii="Times New Roman" w:hAnsi="Times New Roman"/>
      </w:rPr>
      <w:tab/>
    </w:r>
    <w:r w:rsidRPr="00541D7F">
      <w:rPr>
        <w:rFonts w:ascii="Calibri" w:hAnsi="Calibri" w:cs="Calibri"/>
        <w:sz w:val="22"/>
        <w:szCs w:val="22"/>
      </w:rPr>
      <w:tab/>
      <w:t xml:space="preserve">lk </w:t>
    </w:r>
    <w:r w:rsidRPr="00541D7F">
      <w:rPr>
        <w:rFonts w:ascii="Calibri" w:hAnsi="Calibri" w:cs="Calibri"/>
        <w:sz w:val="22"/>
        <w:szCs w:val="22"/>
      </w:rPr>
      <w:fldChar w:fldCharType="begin"/>
    </w:r>
    <w:r w:rsidRPr="00541D7F">
      <w:rPr>
        <w:rFonts w:ascii="Calibri" w:hAnsi="Calibri" w:cs="Calibri"/>
        <w:sz w:val="22"/>
        <w:szCs w:val="22"/>
      </w:rPr>
      <w:instrText xml:space="preserve"> PAGE   \* MERGEFORMAT </w:instrText>
    </w:r>
    <w:r w:rsidRPr="00541D7F">
      <w:rPr>
        <w:rFonts w:ascii="Calibri" w:hAnsi="Calibri" w:cs="Calibri"/>
        <w:sz w:val="22"/>
        <w:szCs w:val="22"/>
      </w:rPr>
      <w:fldChar w:fldCharType="separate"/>
    </w:r>
    <w:r w:rsidR="00BF3FD6">
      <w:rPr>
        <w:rFonts w:ascii="Calibri" w:hAnsi="Calibri" w:cs="Calibri"/>
        <w:noProof/>
        <w:sz w:val="22"/>
        <w:szCs w:val="22"/>
      </w:rPr>
      <w:t>3</w:t>
    </w:r>
    <w:r w:rsidRPr="00541D7F">
      <w:rPr>
        <w:rFonts w:ascii="Calibri" w:hAnsi="Calibri" w:cs="Calibri"/>
        <w:sz w:val="22"/>
        <w:szCs w:val="22"/>
      </w:rPr>
      <w:fldChar w:fldCharType="end"/>
    </w:r>
    <w:r w:rsidRPr="00541D7F">
      <w:rPr>
        <w:rFonts w:ascii="Calibri" w:hAnsi="Calibri" w:cs="Calibri"/>
        <w:sz w:val="22"/>
        <w:szCs w:val="22"/>
      </w:rPr>
      <w:t xml:space="preserve"> | </w:t>
    </w:r>
    <w:r w:rsidRPr="00541D7F">
      <w:rPr>
        <w:rFonts w:ascii="Calibri" w:hAnsi="Calibri" w:cs="Calibri"/>
        <w:sz w:val="22"/>
        <w:szCs w:val="22"/>
      </w:rPr>
      <w:fldChar w:fldCharType="begin"/>
    </w:r>
    <w:r w:rsidRPr="00541D7F">
      <w:rPr>
        <w:rFonts w:ascii="Calibri" w:hAnsi="Calibri" w:cs="Calibri"/>
        <w:sz w:val="22"/>
        <w:szCs w:val="22"/>
      </w:rPr>
      <w:instrText xml:space="preserve"> NUMPAGES  \* Arabic  \* MERGEFORMAT </w:instrText>
    </w:r>
    <w:r w:rsidRPr="00541D7F">
      <w:rPr>
        <w:rFonts w:ascii="Calibri" w:hAnsi="Calibri" w:cs="Calibri"/>
        <w:sz w:val="22"/>
        <w:szCs w:val="22"/>
      </w:rPr>
      <w:fldChar w:fldCharType="separate"/>
    </w:r>
    <w:r w:rsidR="00BF3FD6">
      <w:rPr>
        <w:rFonts w:ascii="Calibri" w:hAnsi="Calibri" w:cs="Calibri"/>
        <w:noProof/>
        <w:sz w:val="22"/>
        <w:szCs w:val="22"/>
      </w:rPr>
      <w:t>3</w:t>
    </w:r>
    <w:r w:rsidRPr="00541D7F">
      <w:rPr>
        <w:rFonts w:ascii="Calibri" w:hAnsi="Calibri" w:cs="Calibri"/>
        <w:sz w:val="22"/>
        <w:szCs w:val="22"/>
      </w:rPr>
      <w:fldChar w:fldCharType="end"/>
    </w:r>
  </w:p>
  <w:p w14:paraId="5934E29A" w14:textId="77777777" w:rsidR="000C78AE" w:rsidRPr="001D5F29" w:rsidRDefault="000C78AE" w:rsidP="00541D7F">
    <w:pPr>
      <w:jc w:val="right"/>
      <w:rPr>
        <w:rStyle w:val="FooterCha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186D7" w14:textId="77777777" w:rsidR="00891288" w:rsidRDefault="00891288" w:rsidP="00536ECD">
      <w:r>
        <w:separator/>
      </w:r>
    </w:p>
  </w:footnote>
  <w:footnote w:type="continuationSeparator" w:id="0">
    <w:p w14:paraId="17223423" w14:textId="77777777" w:rsidR="00891288" w:rsidRDefault="00891288" w:rsidP="00536ECD">
      <w:r>
        <w:continuationSeparator/>
      </w:r>
    </w:p>
  </w:footnote>
  <w:footnote w:type="continuationNotice" w:id="1">
    <w:p w14:paraId="50035023" w14:textId="77777777" w:rsidR="00891288" w:rsidRDefault="0089128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7084D"/>
    <w:multiLevelType w:val="hybridMultilevel"/>
    <w:tmpl w:val="7422AAB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D926C7D"/>
    <w:multiLevelType w:val="multilevel"/>
    <w:tmpl w:val="04250023"/>
    <w:lvl w:ilvl="0">
      <w:start w:val="1"/>
      <w:numFmt w:val="upperRoman"/>
      <w:pStyle w:val="Heading1"/>
      <w:lvlText w:val="Article %1."/>
      <w:lvlJc w:val="left"/>
      <w:pPr>
        <w:tabs>
          <w:tab w:val="num" w:pos="1440"/>
        </w:tabs>
      </w:pPr>
      <w:rPr>
        <w:rFonts w:cs="Times New Roman"/>
      </w:rPr>
    </w:lvl>
    <w:lvl w:ilvl="1">
      <w:start w:val="1"/>
      <w:numFmt w:val="decimalZero"/>
      <w:pStyle w:val="Heading2"/>
      <w:isLgl/>
      <w:lvlText w:val="Section %1.%2"/>
      <w:lvlJc w:val="left"/>
      <w:pPr>
        <w:tabs>
          <w:tab w:val="num" w:pos="7740"/>
        </w:tabs>
        <w:ind w:left="6660"/>
      </w:pPr>
      <w:rPr>
        <w:rFonts w:cs="Times New Roman"/>
      </w:rPr>
    </w:lvl>
    <w:lvl w:ilvl="2">
      <w:start w:val="1"/>
      <w:numFmt w:val="lowerLetter"/>
      <w:pStyle w:val="Heading3"/>
      <w:lvlText w:val="(%3)"/>
      <w:lvlJc w:val="left"/>
      <w:pPr>
        <w:tabs>
          <w:tab w:val="num" w:pos="720"/>
        </w:tabs>
        <w:ind w:left="720" w:hanging="432"/>
      </w:pPr>
      <w:rPr>
        <w:rFonts w:cs="Times New Roman"/>
      </w:rPr>
    </w:lvl>
    <w:lvl w:ilvl="3">
      <w:start w:val="1"/>
      <w:numFmt w:val="lowerRoman"/>
      <w:pStyle w:val="Heading4"/>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 w15:restartNumberingAfterBreak="0">
    <w:nsid w:val="32E5321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9D77A35"/>
    <w:multiLevelType w:val="hybridMultilevel"/>
    <w:tmpl w:val="E48097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7A9C7A4A"/>
    <w:multiLevelType w:val="hybridMultilevel"/>
    <w:tmpl w:val="13BA4BA8"/>
    <w:lvl w:ilvl="0" w:tplc="BF40AE8E">
      <w:start w:val="1"/>
      <w:numFmt w:val="decimal"/>
      <w:lvlText w:val="%1."/>
      <w:lvlJc w:val="left"/>
      <w:pPr>
        <w:ind w:left="72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13EC9A56">
      <w:start w:val="1"/>
      <w:numFmt w:val="lowerLetter"/>
      <w:lvlText w:val="%2"/>
      <w:lvlJc w:val="left"/>
      <w:pPr>
        <w:ind w:left="1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23AACEA">
      <w:start w:val="1"/>
      <w:numFmt w:val="lowerRoman"/>
      <w:lvlText w:val="%3"/>
      <w:lvlJc w:val="left"/>
      <w:pPr>
        <w:ind w:left="2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56523E">
      <w:start w:val="1"/>
      <w:numFmt w:val="decimal"/>
      <w:lvlText w:val="%4"/>
      <w:lvlJc w:val="left"/>
      <w:pPr>
        <w:ind w:left="2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B44C208">
      <w:start w:val="1"/>
      <w:numFmt w:val="lowerLetter"/>
      <w:lvlText w:val="%5"/>
      <w:lvlJc w:val="left"/>
      <w:pPr>
        <w:ind w:left="3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1EE8A86">
      <w:start w:val="1"/>
      <w:numFmt w:val="lowerRoman"/>
      <w:lvlText w:val="%6"/>
      <w:lvlJc w:val="left"/>
      <w:pPr>
        <w:ind w:left="4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E181F04">
      <w:start w:val="1"/>
      <w:numFmt w:val="decimal"/>
      <w:lvlText w:val="%7"/>
      <w:lvlJc w:val="left"/>
      <w:pPr>
        <w:ind w:left="51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1EACB12">
      <w:start w:val="1"/>
      <w:numFmt w:val="lowerLetter"/>
      <w:lvlText w:val="%8"/>
      <w:lvlJc w:val="left"/>
      <w:pPr>
        <w:ind w:left="58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FACA3EA">
      <w:start w:val="1"/>
      <w:numFmt w:val="lowerRoman"/>
      <w:lvlText w:val="%9"/>
      <w:lvlJc w:val="left"/>
      <w:pPr>
        <w:ind w:left="65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06658314">
    <w:abstractNumId w:val="1"/>
  </w:num>
  <w:num w:numId="2" w16cid:durableId="319431341">
    <w:abstractNumId w:val="2"/>
  </w:num>
  <w:num w:numId="3" w16cid:durableId="725447885">
    <w:abstractNumId w:val="3"/>
  </w:num>
  <w:num w:numId="4" w16cid:durableId="583802771">
    <w:abstractNumId w:val="4"/>
  </w:num>
  <w:num w:numId="5" w16cid:durableId="2012296473">
    <w:abstractNumId w:val="0"/>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40D0"/>
    <w:rsid w:val="0000489A"/>
    <w:rsid w:val="00004DBD"/>
    <w:rsid w:val="000070EF"/>
    <w:rsid w:val="00021CF1"/>
    <w:rsid w:val="00021D8A"/>
    <w:rsid w:val="00021E1B"/>
    <w:rsid w:val="0002325D"/>
    <w:rsid w:val="00030AB0"/>
    <w:rsid w:val="00030E44"/>
    <w:rsid w:val="000310E6"/>
    <w:rsid w:val="00035931"/>
    <w:rsid w:val="00043783"/>
    <w:rsid w:val="00043F66"/>
    <w:rsid w:val="00046934"/>
    <w:rsid w:val="00050DD6"/>
    <w:rsid w:val="000531E3"/>
    <w:rsid w:val="00061635"/>
    <w:rsid w:val="000630BF"/>
    <w:rsid w:val="00063954"/>
    <w:rsid w:val="00080BC4"/>
    <w:rsid w:val="00086575"/>
    <w:rsid w:val="00091A64"/>
    <w:rsid w:val="00091B88"/>
    <w:rsid w:val="000B01DC"/>
    <w:rsid w:val="000B2376"/>
    <w:rsid w:val="000B6C81"/>
    <w:rsid w:val="000C1991"/>
    <w:rsid w:val="000C3338"/>
    <w:rsid w:val="000C78AE"/>
    <w:rsid w:val="000D0E26"/>
    <w:rsid w:val="000D5D78"/>
    <w:rsid w:val="000E0B45"/>
    <w:rsid w:val="000E0DA3"/>
    <w:rsid w:val="000E50CA"/>
    <w:rsid w:val="000E5BB4"/>
    <w:rsid w:val="000E76B8"/>
    <w:rsid w:val="000F0C07"/>
    <w:rsid w:val="000F75DF"/>
    <w:rsid w:val="00106369"/>
    <w:rsid w:val="00110EE8"/>
    <w:rsid w:val="0011436A"/>
    <w:rsid w:val="00116569"/>
    <w:rsid w:val="0011785A"/>
    <w:rsid w:val="001179D0"/>
    <w:rsid w:val="00126439"/>
    <w:rsid w:val="00126A18"/>
    <w:rsid w:val="00140B4C"/>
    <w:rsid w:val="0014219E"/>
    <w:rsid w:val="001427AC"/>
    <w:rsid w:val="00143136"/>
    <w:rsid w:val="0015531E"/>
    <w:rsid w:val="00166F9F"/>
    <w:rsid w:val="0018099D"/>
    <w:rsid w:val="00181E39"/>
    <w:rsid w:val="0019588C"/>
    <w:rsid w:val="00195A28"/>
    <w:rsid w:val="0019631E"/>
    <w:rsid w:val="001979B0"/>
    <w:rsid w:val="00197DED"/>
    <w:rsid w:val="001A19FB"/>
    <w:rsid w:val="001A2B29"/>
    <w:rsid w:val="001A627F"/>
    <w:rsid w:val="001B144F"/>
    <w:rsid w:val="001B1DDB"/>
    <w:rsid w:val="001B5E2B"/>
    <w:rsid w:val="001C25B7"/>
    <w:rsid w:val="001C3AE3"/>
    <w:rsid w:val="001D0D47"/>
    <w:rsid w:val="001D46A8"/>
    <w:rsid w:val="001D5612"/>
    <w:rsid w:val="001D5F29"/>
    <w:rsid w:val="001E2799"/>
    <w:rsid w:val="001E3957"/>
    <w:rsid w:val="001F38D3"/>
    <w:rsid w:val="001F51C4"/>
    <w:rsid w:val="001F5EB0"/>
    <w:rsid w:val="00201208"/>
    <w:rsid w:val="0020573C"/>
    <w:rsid w:val="00205FF2"/>
    <w:rsid w:val="0021430B"/>
    <w:rsid w:val="00216C0A"/>
    <w:rsid w:val="0022059B"/>
    <w:rsid w:val="00222BBC"/>
    <w:rsid w:val="002244DA"/>
    <w:rsid w:val="00230E87"/>
    <w:rsid w:val="00231B2A"/>
    <w:rsid w:val="002339E0"/>
    <w:rsid w:val="00236DBB"/>
    <w:rsid w:val="00252433"/>
    <w:rsid w:val="00254BE9"/>
    <w:rsid w:val="002649E0"/>
    <w:rsid w:val="002731CD"/>
    <w:rsid w:val="002739C3"/>
    <w:rsid w:val="00274BB2"/>
    <w:rsid w:val="00276952"/>
    <w:rsid w:val="00277F82"/>
    <w:rsid w:val="00280685"/>
    <w:rsid w:val="00280BCA"/>
    <w:rsid w:val="00283493"/>
    <w:rsid w:val="002837C1"/>
    <w:rsid w:val="002879E6"/>
    <w:rsid w:val="0029053C"/>
    <w:rsid w:val="00290EA7"/>
    <w:rsid w:val="0029292B"/>
    <w:rsid w:val="002A07D3"/>
    <w:rsid w:val="002A1671"/>
    <w:rsid w:val="002A16F0"/>
    <w:rsid w:val="002A3E2C"/>
    <w:rsid w:val="002A66C4"/>
    <w:rsid w:val="002A6CA3"/>
    <w:rsid w:val="002B662C"/>
    <w:rsid w:val="002B6710"/>
    <w:rsid w:val="002C1A03"/>
    <w:rsid w:val="002C4874"/>
    <w:rsid w:val="002C65F0"/>
    <w:rsid w:val="002C6DAE"/>
    <w:rsid w:val="002C7C43"/>
    <w:rsid w:val="002D5589"/>
    <w:rsid w:val="002D6347"/>
    <w:rsid w:val="002F049E"/>
    <w:rsid w:val="00300089"/>
    <w:rsid w:val="00320B6E"/>
    <w:rsid w:val="00323053"/>
    <w:rsid w:val="003243B2"/>
    <w:rsid w:val="00325B83"/>
    <w:rsid w:val="003279C1"/>
    <w:rsid w:val="00335D8F"/>
    <w:rsid w:val="00336D43"/>
    <w:rsid w:val="0034121D"/>
    <w:rsid w:val="003451AB"/>
    <w:rsid w:val="00347EC3"/>
    <w:rsid w:val="0035312E"/>
    <w:rsid w:val="00357BA0"/>
    <w:rsid w:val="003626F6"/>
    <w:rsid w:val="00363961"/>
    <w:rsid w:val="00363B0B"/>
    <w:rsid w:val="0036709C"/>
    <w:rsid w:val="0036753F"/>
    <w:rsid w:val="0037234C"/>
    <w:rsid w:val="003848D6"/>
    <w:rsid w:val="0038532E"/>
    <w:rsid w:val="003939D3"/>
    <w:rsid w:val="00396B99"/>
    <w:rsid w:val="003970FC"/>
    <w:rsid w:val="003B0FE8"/>
    <w:rsid w:val="003C1F23"/>
    <w:rsid w:val="003D5ABD"/>
    <w:rsid w:val="003E2A4F"/>
    <w:rsid w:val="003E2D6E"/>
    <w:rsid w:val="003E575F"/>
    <w:rsid w:val="003E72A2"/>
    <w:rsid w:val="003F3B7D"/>
    <w:rsid w:val="00403C0E"/>
    <w:rsid w:val="00404F51"/>
    <w:rsid w:val="00405988"/>
    <w:rsid w:val="00407328"/>
    <w:rsid w:val="00415F99"/>
    <w:rsid w:val="00416C30"/>
    <w:rsid w:val="00420DCB"/>
    <w:rsid w:val="00424D60"/>
    <w:rsid w:val="0043560E"/>
    <w:rsid w:val="00445E1C"/>
    <w:rsid w:val="00446DD7"/>
    <w:rsid w:val="004478E1"/>
    <w:rsid w:val="00455C3D"/>
    <w:rsid w:val="00457A41"/>
    <w:rsid w:val="0046063B"/>
    <w:rsid w:val="0046198A"/>
    <w:rsid w:val="0046545B"/>
    <w:rsid w:val="0047052A"/>
    <w:rsid w:val="004718DC"/>
    <w:rsid w:val="004750B4"/>
    <w:rsid w:val="004767B8"/>
    <w:rsid w:val="00482E66"/>
    <w:rsid w:val="0048312D"/>
    <w:rsid w:val="00492B1F"/>
    <w:rsid w:val="004960E4"/>
    <w:rsid w:val="004A171A"/>
    <w:rsid w:val="004A2AD7"/>
    <w:rsid w:val="004B287D"/>
    <w:rsid w:val="004C0000"/>
    <w:rsid w:val="004C2C9C"/>
    <w:rsid w:val="004D2924"/>
    <w:rsid w:val="004D32DB"/>
    <w:rsid w:val="004E2C44"/>
    <w:rsid w:val="004E5671"/>
    <w:rsid w:val="004E5AC7"/>
    <w:rsid w:val="004E64B8"/>
    <w:rsid w:val="004F5B82"/>
    <w:rsid w:val="00502827"/>
    <w:rsid w:val="00503EA6"/>
    <w:rsid w:val="005075D1"/>
    <w:rsid w:val="0051060E"/>
    <w:rsid w:val="00515812"/>
    <w:rsid w:val="00520FFB"/>
    <w:rsid w:val="00521955"/>
    <w:rsid w:val="005240D0"/>
    <w:rsid w:val="00526C8D"/>
    <w:rsid w:val="005314DF"/>
    <w:rsid w:val="005344D6"/>
    <w:rsid w:val="00536DED"/>
    <w:rsid w:val="00536ECD"/>
    <w:rsid w:val="00541D7F"/>
    <w:rsid w:val="005420C5"/>
    <w:rsid w:val="005422E7"/>
    <w:rsid w:val="00544A3C"/>
    <w:rsid w:val="00545261"/>
    <w:rsid w:val="00545B8A"/>
    <w:rsid w:val="0054749C"/>
    <w:rsid w:val="00552905"/>
    <w:rsid w:val="00562333"/>
    <w:rsid w:val="00565980"/>
    <w:rsid w:val="005670A4"/>
    <w:rsid w:val="005678E1"/>
    <w:rsid w:val="00590D72"/>
    <w:rsid w:val="00594DA3"/>
    <w:rsid w:val="005A0045"/>
    <w:rsid w:val="005B1402"/>
    <w:rsid w:val="005B52C0"/>
    <w:rsid w:val="005B6AC6"/>
    <w:rsid w:val="005C051B"/>
    <w:rsid w:val="005C071D"/>
    <w:rsid w:val="005C0D8D"/>
    <w:rsid w:val="005C457C"/>
    <w:rsid w:val="005C4808"/>
    <w:rsid w:val="005C4F57"/>
    <w:rsid w:val="005C51BB"/>
    <w:rsid w:val="005D781A"/>
    <w:rsid w:val="005E181A"/>
    <w:rsid w:val="005E265C"/>
    <w:rsid w:val="005E2C29"/>
    <w:rsid w:val="005E2E13"/>
    <w:rsid w:val="005F1B19"/>
    <w:rsid w:val="005F6A89"/>
    <w:rsid w:val="00601932"/>
    <w:rsid w:val="00606715"/>
    <w:rsid w:val="00610732"/>
    <w:rsid w:val="00611905"/>
    <w:rsid w:val="00623A1C"/>
    <w:rsid w:val="00624E13"/>
    <w:rsid w:val="0063249B"/>
    <w:rsid w:val="00633DF2"/>
    <w:rsid w:val="00637233"/>
    <w:rsid w:val="00641D8A"/>
    <w:rsid w:val="0064570D"/>
    <w:rsid w:val="006458B6"/>
    <w:rsid w:val="006578AC"/>
    <w:rsid w:val="00657922"/>
    <w:rsid w:val="00662055"/>
    <w:rsid w:val="00666FE8"/>
    <w:rsid w:val="006718A3"/>
    <w:rsid w:val="006728D4"/>
    <w:rsid w:val="00677BA0"/>
    <w:rsid w:val="00681AAA"/>
    <w:rsid w:val="00682EE1"/>
    <w:rsid w:val="006870E9"/>
    <w:rsid w:val="006906C1"/>
    <w:rsid w:val="006936C5"/>
    <w:rsid w:val="006A6C23"/>
    <w:rsid w:val="006A797B"/>
    <w:rsid w:val="006B24EC"/>
    <w:rsid w:val="006B363D"/>
    <w:rsid w:val="006C0037"/>
    <w:rsid w:val="006C1F5B"/>
    <w:rsid w:val="006C3BCB"/>
    <w:rsid w:val="006C4791"/>
    <w:rsid w:val="006C6E31"/>
    <w:rsid w:val="006C7A35"/>
    <w:rsid w:val="006D02A5"/>
    <w:rsid w:val="006E1DFF"/>
    <w:rsid w:val="006E6933"/>
    <w:rsid w:val="006F1A7D"/>
    <w:rsid w:val="006F27D4"/>
    <w:rsid w:val="006F6BB2"/>
    <w:rsid w:val="0070294B"/>
    <w:rsid w:val="00703C56"/>
    <w:rsid w:val="00705292"/>
    <w:rsid w:val="00705BBA"/>
    <w:rsid w:val="007066F9"/>
    <w:rsid w:val="0071209B"/>
    <w:rsid w:val="0071504E"/>
    <w:rsid w:val="00716050"/>
    <w:rsid w:val="0071793F"/>
    <w:rsid w:val="00721467"/>
    <w:rsid w:val="0072264D"/>
    <w:rsid w:val="00722833"/>
    <w:rsid w:val="00723F5F"/>
    <w:rsid w:val="007330B8"/>
    <w:rsid w:val="007349CC"/>
    <w:rsid w:val="007407C6"/>
    <w:rsid w:val="00742D72"/>
    <w:rsid w:val="00754636"/>
    <w:rsid w:val="00755310"/>
    <w:rsid w:val="00757738"/>
    <w:rsid w:val="0075784A"/>
    <w:rsid w:val="007634DB"/>
    <w:rsid w:val="007644A7"/>
    <w:rsid w:val="00765FBF"/>
    <w:rsid w:val="00770239"/>
    <w:rsid w:val="00776BDD"/>
    <w:rsid w:val="00777173"/>
    <w:rsid w:val="00777667"/>
    <w:rsid w:val="00784E43"/>
    <w:rsid w:val="007873C4"/>
    <w:rsid w:val="00793AC0"/>
    <w:rsid w:val="00794F84"/>
    <w:rsid w:val="007A09CD"/>
    <w:rsid w:val="007A3D38"/>
    <w:rsid w:val="007A4B39"/>
    <w:rsid w:val="007A4D63"/>
    <w:rsid w:val="007A6B01"/>
    <w:rsid w:val="007A7FE8"/>
    <w:rsid w:val="007B3398"/>
    <w:rsid w:val="007B3F19"/>
    <w:rsid w:val="007C37ED"/>
    <w:rsid w:val="007D28F6"/>
    <w:rsid w:val="007D4234"/>
    <w:rsid w:val="007D5D8D"/>
    <w:rsid w:val="007E12B2"/>
    <w:rsid w:val="007E1DFC"/>
    <w:rsid w:val="007E5F0D"/>
    <w:rsid w:val="007F0788"/>
    <w:rsid w:val="007F2762"/>
    <w:rsid w:val="007F3AFB"/>
    <w:rsid w:val="007F3D5C"/>
    <w:rsid w:val="00803DC0"/>
    <w:rsid w:val="0080684E"/>
    <w:rsid w:val="008074A5"/>
    <w:rsid w:val="00812853"/>
    <w:rsid w:val="00817B3D"/>
    <w:rsid w:val="008241CC"/>
    <w:rsid w:val="00827732"/>
    <w:rsid w:val="00827D60"/>
    <w:rsid w:val="00831C90"/>
    <w:rsid w:val="008327AA"/>
    <w:rsid w:val="008344A9"/>
    <w:rsid w:val="00836860"/>
    <w:rsid w:val="0084063B"/>
    <w:rsid w:val="008443B1"/>
    <w:rsid w:val="008444E9"/>
    <w:rsid w:val="00846103"/>
    <w:rsid w:val="008506F3"/>
    <w:rsid w:val="00851890"/>
    <w:rsid w:val="00852208"/>
    <w:rsid w:val="0085240E"/>
    <w:rsid w:val="00856BB0"/>
    <w:rsid w:val="0086048B"/>
    <w:rsid w:val="008639DC"/>
    <w:rsid w:val="00872EEA"/>
    <w:rsid w:val="00876D1A"/>
    <w:rsid w:val="00891288"/>
    <w:rsid w:val="00892247"/>
    <w:rsid w:val="008926EB"/>
    <w:rsid w:val="00894BD7"/>
    <w:rsid w:val="00894F07"/>
    <w:rsid w:val="00896AAC"/>
    <w:rsid w:val="008A14B7"/>
    <w:rsid w:val="008A171F"/>
    <w:rsid w:val="008A1F5F"/>
    <w:rsid w:val="008A20BD"/>
    <w:rsid w:val="008A2857"/>
    <w:rsid w:val="008A32FC"/>
    <w:rsid w:val="008B059D"/>
    <w:rsid w:val="008B5609"/>
    <w:rsid w:val="008C17CD"/>
    <w:rsid w:val="008D24AE"/>
    <w:rsid w:val="008D3674"/>
    <w:rsid w:val="008D3E42"/>
    <w:rsid w:val="008D6D91"/>
    <w:rsid w:val="008E1576"/>
    <w:rsid w:val="008E2F4C"/>
    <w:rsid w:val="008E3810"/>
    <w:rsid w:val="008E774A"/>
    <w:rsid w:val="008F0E48"/>
    <w:rsid w:val="008F5889"/>
    <w:rsid w:val="008F6BCF"/>
    <w:rsid w:val="009000FE"/>
    <w:rsid w:val="009127EB"/>
    <w:rsid w:val="00917612"/>
    <w:rsid w:val="00930E4A"/>
    <w:rsid w:val="00932197"/>
    <w:rsid w:val="00940FF1"/>
    <w:rsid w:val="009421FC"/>
    <w:rsid w:val="00970869"/>
    <w:rsid w:val="00976DA9"/>
    <w:rsid w:val="00983D5A"/>
    <w:rsid w:val="00983E66"/>
    <w:rsid w:val="009879BF"/>
    <w:rsid w:val="00990D8E"/>
    <w:rsid w:val="009B3E40"/>
    <w:rsid w:val="009C08C2"/>
    <w:rsid w:val="009C1B72"/>
    <w:rsid w:val="009C54F0"/>
    <w:rsid w:val="009C6411"/>
    <w:rsid w:val="009D23C9"/>
    <w:rsid w:val="009E2AA3"/>
    <w:rsid w:val="009E4D8C"/>
    <w:rsid w:val="009E4F1E"/>
    <w:rsid w:val="00A02128"/>
    <w:rsid w:val="00A07007"/>
    <w:rsid w:val="00A110DA"/>
    <w:rsid w:val="00A13C9B"/>
    <w:rsid w:val="00A337B5"/>
    <w:rsid w:val="00A37F03"/>
    <w:rsid w:val="00A44D3E"/>
    <w:rsid w:val="00A5194F"/>
    <w:rsid w:val="00A565DD"/>
    <w:rsid w:val="00A6225C"/>
    <w:rsid w:val="00A631C8"/>
    <w:rsid w:val="00A6517B"/>
    <w:rsid w:val="00A65590"/>
    <w:rsid w:val="00A73A36"/>
    <w:rsid w:val="00A745B8"/>
    <w:rsid w:val="00A77B51"/>
    <w:rsid w:val="00A8159E"/>
    <w:rsid w:val="00A8243D"/>
    <w:rsid w:val="00A83BED"/>
    <w:rsid w:val="00A850BA"/>
    <w:rsid w:val="00A97B8F"/>
    <w:rsid w:val="00AA2027"/>
    <w:rsid w:val="00AA3362"/>
    <w:rsid w:val="00AB40DC"/>
    <w:rsid w:val="00AB4E1B"/>
    <w:rsid w:val="00AB6942"/>
    <w:rsid w:val="00AB749E"/>
    <w:rsid w:val="00AC54EE"/>
    <w:rsid w:val="00AD0F25"/>
    <w:rsid w:val="00AD7960"/>
    <w:rsid w:val="00AE4413"/>
    <w:rsid w:val="00AF089B"/>
    <w:rsid w:val="00AF5612"/>
    <w:rsid w:val="00AF5C1C"/>
    <w:rsid w:val="00B0068D"/>
    <w:rsid w:val="00B03404"/>
    <w:rsid w:val="00B14BAB"/>
    <w:rsid w:val="00B170E8"/>
    <w:rsid w:val="00B22AC3"/>
    <w:rsid w:val="00B22AD0"/>
    <w:rsid w:val="00B27644"/>
    <w:rsid w:val="00B27B52"/>
    <w:rsid w:val="00B47C68"/>
    <w:rsid w:val="00B47F9C"/>
    <w:rsid w:val="00B50307"/>
    <w:rsid w:val="00B533C9"/>
    <w:rsid w:val="00B53956"/>
    <w:rsid w:val="00B56450"/>
    <w:rsid w:val="00B62A03"/>
    <w:rsid w:val="00B70021"/>
    <w:rsid w:val="00B74403"/>
    <w:rsid w:val="00B80D2B"/>
    <w:rsid w:val="00B8210B"/>
    <w:rsid w:val="00B82A96"/>
    <w:rsid w:val="00B83610"/>
    <w:rsid w:val="00B84C3E"/>
    <w:rsid w:val="00B90574"/>
    <w:rsid w:val="00B93123"/>
    <w:rsid w:val="00B94FC5"/>
    <w:rsid w:val="00B9574C"/>
    <w:rsid w:val="00BA5103"/>
    <w:rsid w:val="00BB205F"/>
    <w:rsid w:val="00BB3AE2"/>
    <w:rsid w:val="00BB7260"/>
    <w:rsid w:val="00BB72DE"/>
    <w:rsid w:val="00BC1D3A"/>
    <w:rsid w:val="00BC2DD9"/>
    <w:rsid w:val="00BC71E1"/>
    <w:rsid w:val="00BD10A9"/>
    <w:rsid w:val="00BD11B0"/>
    <w:rsid w:val="00BD3EA6"/>
    <w:rsid w:val="00BD5104"/>
    <w:rsid w:val="00BD7512"/>
    <w:rsid w:val="00BE2965"/>
    <w:rsid w:val="00BF2146"/>
    <w:rsid w:val="00BF3FD6"/>
    <w:rsid w:val="00BF691A"/>
    <w:rsid w:val="00BF7AB7"/>
    <w:rsid w:val="00BF7F67"/>
    <w:rsid w:val="00C00926"/>
    <w:rsid w:val="00C017C0"/>
    <w:rsid w:val="00C03C29"/>
    <w:rsid w:val="00C0780B"/>
    <w:rsid w:val="00C15E84"/>
    <w:rsid w:val="00C24146"/>
    <w:rsid w:val="00C25AF3"/>
    <w:rsid w:val="00C26B86"/>
    <w:rsid w:val="00C309D9"/>
    <w:rsid w:val="00C368D3"/>
    <w:rsid w:val="00C36A82"/>
    <w:rsid w:val="00C4388E"/>
    <w:rsid w:val="00C6033D"/>
    <w:rsid w:val="00C617F9"/>
    <w:rsid w:val="00C742AD"/>
    <w:rsid w:val="00C8460B"/>
    <w:rsid w:val="00C857AC"/>
    <w:rsid w:val="00C9254C"/>
    <w:rsid w:val="00C938FB"/>
    <w:rsid w:val="00C97879"/>
    <w:rsid w:val="00CA33CC"/>
    <w:rsid w:val="00CA45BA"/>
    <w:rsid w:val="00CB4B60"/>
    <w:rsid w:val="00CB6026"/>
    <w:rsid w:val="00CC0DED"/>
    <w:rsid w:val="00CC117B"/>
    <w:rsid w:val="00CC2575"/>
    <w:rsid w:val="00CC4493"/>
    <w:rsid w:val="00CD1452"/>
    <w:rsid w:val="00CD1E34"/>
    <w:rsid w:val="00CE05EE"/>
    <w:rsid w:val="00CE2CDA"/>
    <w:rsid w:val="00CE442B"/>
    <w:rsid w:val="00CF0DB9"/>
    <w:rsid w:val="00D10583"/>
    <w:rsid w:val="00D108E8"/>
    <w:rsid w:val="00D2053A"/>
    <w:rsid w:val="00D24415"/>
    <w:rsid w:val="00D25C8A"/>
    <w:rsid w:val="00D26602"/>
    <w:rsid w:val="00D3566F"/>
    <w:rsid w:val="00D35FF3"/>
    <w:rsid w:val="00D45024"/>
    <w:rsid w:val="00D52D7B"/>
    <w:rsid w:val="00D65015"/>
    <w:rsid w:val="00D6721C"/>
    <w:rsid w:val="00D75150"/>
    <w:rsid w:val="00D77159"/>
    <w:rsid w:val="00D9540B"/>
    <w:rsid w:val="00D95711"/>
    <w:rsid w:val="00D96ABF"/>
    <w:rsid w:val="00D97A55"/>
    <w:rsid w:val="00DA3FF2"/>
    <w:rsid w:val="00DB06B8"/>
    <w:rsid w:val="00DB1F8D"/>
    <w:rsid w:val="00DB5052"/>
    <w:rsid w:val="00DB510E"/>
    <w:rsid w:val="00DB5B6C"/>
    <w:rsid w:val="00DE709B"/>
    <w:rsid w:val="00DF0084"/>
    <w:rsid w:val="00DF383D"/>
    <w:rsid w:val="00DF48AB"/>
    <w:rsid w:val="00E048B3"/>
    <w:rsid w:val="00E107B1"/>
    <w:rsid w:val="00E10BCA"/>
    <w:rsid w:val="00E10F6B"/>
    <w:rsid w:val="00E11891"/>
    <w:rsid w:val="00E13054"/>
    <w:rsid w:val="00E22022"/>
    <w:rsid w:val="00E22DA3"/>
    <w:rsid w:val="00E2612E"/>
    <w:rsid w:val="00E27478"/>
    <w:rsid w:val="00E36463"/>
    <w:rsid w:val="00E41F93"/>
    <w:rsid w:val="00E4217F"/>
    <w:rsid w:val="00E47598"/>
    <w:rsid w:val="00E479D8"/>
    <w:rsid w:val="00E67BC1"/>
    <w:rsid w:val="00E73451"/>
    <w:rsid w:val="00E829F6"/>
    <w:rsid w:val="00E865F4"/>
    <w:rsid w:val="00E91B24"/>
    <w:rsid w:val="00E92DC0"/>
    <w:rsid w:val="00E94FC6"/>
    <w:rsid w:val="00EA3217"/>
    <w:rsid w:val="00EA5F40"/>
    <w:rsid w:val="00EA6DEA"/>
    <w:rsid w:val="00EA728F"/>
    <w:rsid w:val="00EB2652"/>
    <w:rsid w:val="00EC0AFD"/>
    <w:rsid w:val="00EC42F7"/>
    <w:rsid w:val="00EC43F3"/>
    <w:rsid w:val="00EC59C0"/>
    <w:rsid w:val="00EC6130"/>
    <w:rsid w:val="00ED2BAD"/>
    <w:rsid w:val="00ED3ACF"/>
    <w:rsid w:val="00ED3D44"/>
    <w:rsid w:val="00ED7E26"/>
    <w:rsid w:val="00EE191B"/>
    <w:rsid w:val="00EE2C4E"/>
    <w:rsid w:val="00EF1D9A"/>
    <w:rsid w:val="00EF2436"/>
    <w:rsid w:val="00EF57DF"/>
    <w:rsid w:val="00F00363"/>
    <w:rsid w:val="00F0154D"/>
    <w:rsid w:val="00F07352"/>
    <w:rsid w:val="00F07F77"/>
    <w:rsid w:val="00F10074"/>
    <w:rsid w:val="00F10B0F"/>
    <w:rsid w:val="00F15543"/>
    <w:rsid w:val="00F21E5D"/>
    <w:rsid w:val="00F221AF"/>
    <w:rsid w:val="00F225D2"/>
    <w:rsid w:val="00F24913"/>
    <w:rsid w:val="00F25095"/>
    <w:rsid w:val="00F30335"/>
    <w:rsid w:val="00F31C3C"/>
    <w:rsid w:val="00F33323"/>
    <w:rsid w:val="00F3512B"/>
    <w:rsid w:val="00F408AF"/>
    <w:rsid w:val="00F441EE"/>
    <w:rsid w:val="00F45DBF"/>
    <w:rsid w:val="00F53749"/>
    <w:rsid w:val="00F71FDB"/>
    <w:rsid w:val="00F72F22"/>
    <w:rsid w:val="00F822DF"/>
    <w:rsid w:val="00F82EF1"/>
    <w:rsid w:val="00F86278"/>
    <w:rsid w:val="00F9483A"/>
    <w:rsid w:val="00FA479D"/>
    <w:rsid w:val="00FB7B25"/>
    <w:rsid w:val="00FB7BD5"/>
    <w:rsid w:val="00FB7E46"/>
    <w:rsid w:val="00FC3428"/>
    <w:rsid w:val="00FC3D13"/>
    <w:rsid w:val="00FC552F"/>
    <w:rsid w:val="00FC660B"/>
    <w:rsid w:val="00FD061D"/>
    <w:rsid w:val="00FD0904"/>
    <w:rsid w:val="00FD0C19"/>
    <w:rsid w:val="00FD0D5F"/>
    <w:rsid w:val="00FD30EC"/>
    <w:rsid w:val="00FD791F"/>
    <w:rsid w:val="00FF1BAB"/>
    <w:rsid w:val="00FF2112"/>
    <w:rsid w:val="00FF2879"/>
    <w:rsid w:val="00FF39C6"/>
    <w:rsid w:val="00FF58F8"/>
    <w:rsid w:val="426E923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3FC87C1"/>
  <w14:defaultImageDpi w14:val="96"/>
  <w15:docId w15:val="{8DB90F69-3999-4A7A-932A-9CF100E4E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6C0A"/>
    <w:pPr>
      <w:spacing w:after="0" w:line="240" w:lineRule="auto"/>
    </w:pPr>
    <w:rPr>
      <w:rFonts w:ascii="Arial" w:hAnsi="Arial" w:cs="Times New Roman"/>
      <w:sz w:val="24"/>
      <w:szCs w:val="24"/>
    </w:rPr>
  </w:style>
  <w:style w:type="paragraph" w:styleId="Heading1">
    <w:name w:val="heading 1"/>
    <w:basedOn w:val="Normal"/>
    <w:next w:val="Normal"/>
    <w:link w:val="Heading1Char"/>
    <w:uiPriority w:val="9"/>
    <w:qFormat/>
    <w:rsid w:val="004F5B82"/>
    <w:pPr>
      <w:keepNext/>
      <w:numPr>
        <w:numId w:val="1"/>
      </w:numPr>
      <w:outlineLvl w:val="0"/>
    </w:pPr>
    <w:rPr>
      <w:rFonts w:ascii="Times New Roman" w:hAnsi="Times New Roman"/>
      <w:b/>
      <w:bCs/>
    </w:rPr>
  </w:style>
  <w:style w:type="paragraph" w:styleId="Heading2">
    <w:name w:val="heading 2"/>
    <w:basedOn w:val="Normal"/>
    <w:next w:val="Normal"/>
    <w:link w:val="Heading2Char"/>
    <w:uiPriority w:val="9"/>
    <w:qFormat/>
    <w:rsid w:val="004F5B82"/>
    <w:pPr>
      <w:keepNext/>
      <w:numPr>
        <w:ilvl w:val="1"/>
        <w:numId w:val="1"/>
      </w:numPr>
      <w:outlineLvl w:val="1"/>
    </w:pPr>
    <w:rPr>
      <w:rFonts w:ascii="Times New Roman" w:hAnsi="Times New Roman"/>
      <w:b/>
      <w:szCs w:val="20"/>
    </w:rPr>
  </w:style>
  <w:style w:type="paragraph" w:styleId="Heading3">
    <w:name w:val="heading 3"/>
    <w:basedOn w:val="Normal"/>
    <w:next w:val="Normal"/>
    <w:link w:val="Heading3Char"/>
    <w:uiPriority w:val="9"/>
    <w:qFormat/>
    <w:rsid w:val="004F5B82"/>
    <w:pPr>
      <w:keepNext/>
      <w:numPr>
        <w:ilvl w:val="2"/>
        <w:numId w:val="1"/>
      </w:numPr>
      <w:outlineLvl w:val="2"/>
    </w:pPr>
    <w:rPr>
      <w:rFonts w:ascii="Times New Roman" w:hAnsi="Times New Roman"/>
      <w:b/>
      <w:szCs w:val="20"/>
    </w:rPr>
  </w:style>
  <w:style w:type="paragraph" w:styleId="Heading4">
    <w:name w:val="heading 4"/>
    <w:basedOn w:val="Normal"/>
    <w:next w:val="Normal"/>
    <w:link w:val="Heading4Char"/>
    <w:uiPriority w:val="9"/>
    <w:qFormat/>
    <w:rsid w:val="004F5B82"/>
    <w:pPr>
      <w:keepNext/>
      <w:numPr>
        <w:ilvl w:val="3"/>
        <w:numId w:val="1"/>
      </w:numPr>
      <w:spacing w:before="240" w:after="60"/>
      <w:outlineLvl w:val="3"/>
    </w:pPr>
    <w:rPr>
      <w:rFonts w:ascii="Times New Roman" w:hAnsi="Times New Roman"/>
      <w:b/>
      <w:bCs/>
      <w:sz w:val="28"/>
      <w:szCs w:val="28"/>
    </w:rPr>
  </w:style>
  <w:style w:type="paragraph" w:styleId="Heading6">
    <w:name w:val="heading 6"/>
    <w:basedOn w:val="Normal"/>
    <w:next w:val="Normal"/>
    <w:link w:val="Heading6Char"/>
    <w:uiPriority w:val="9"/>
    <w:qFormat/>
    <w:rsid w:val="003243B2"/>
    <w:pPr>
      <w:spacing w:before="240" w:after="60"/>
      <w:outlineLvl w:val="5"/>
    </w:pPr>
    <w:rPr>
      <w:rFonts w:ascii="Times New Roman" w:hAnsi="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4F5B82"/>
    <w:rPr>
      <w:rFonts w:ascii="Times New Roman" w:hAnsi="Times New Roman" w:cs="Times New Roman"/>
      <w:b/>
      <w:bCs/>
      <w:sz w:val="24"/>
      <w:szCs w:val="24"/>
    </w:rPr>
  </w:style>
  <w:style w:type="character" w:customStyle="1" w:styleId="Heading2Char">
    <w:name w:val="Heading 2 Char"/>
    <w:basedOn w:val="DefaultParagraphFont"/>
    <w:link w:val="Heading2"/>
    <w:uiPriority w:val="9"/>
    <w:locked/>
    <w:rsid w:val="004F5B82"/>
    <w:rPr>
      <w:rFonts w:ascii="Times New Roman" w:hAnsi="Times New Roman" w:cs="Times New Roman"/>
      <w:b/>
      <w:sz w:val="24"/>
      <w:szCs w:val="20"/>
    </w:rPr>
  </w:style>
  <w:style w:type="character" w:customStyle="1" w:styleId="Heading3Char">
    <w:name w:val="Heading 3 Char"/>
    <w:basedOn w:val="DefaultParagraphFont"/>
    <w:link w:val="Heading3"/>
    <w:uiPriority w:val="9"/>
    <w:locked/>
    <w:rsid w:val="004F5B82"/>
    <w:rPr>
      <w:rFonts w:ascii="Times New Roman" w:hAnsi="Times New Roman" w:cs="Times New Roman"/>
      <w:b/>
      <w:sz w:val="24"/>
      <w:szCs w:val="20"/>
    </w:rPr>
  </w:style>
  <w:style w:type="character" w:customStyle="1" w:styleId="Heading4Char">
    <w:name w:val="Heading 4 Char"/>
    <w:basedOn w:val="DefaultParagraphFont"/>
    <w:link w:val="Heading4"/>
    <w:uiPriority w:val="9"/>
    <w:locked/>
    <w:rsid w:val="004F5B82"/>
    <w:rPr>
      <w:rFonts w:ascii="Times New Roman" w:hAnsi="Times New Roman" w:cs="Times New Roman"/>
      <w:b/>
      <w:bCs/>
      <w:sz w:val="28"/>
      <w:szCs w:val="28"/>
    </w:rPr>
  </w:style>
  <w:style w:type="character" w:customStyle="1" w:styleId="Heading6Char">
    <w:name w:val="Heading 6 Char"/>
    <w:basedOn w:val="DefaultParagraphFont"/>
    <w:link w:val="Heading6"/>
    <w:uiPriority w:val="9"/>
    <w:locked/>
    <w:rsid w:val="003243B2"/>
    <w:rPr>
      <w:rFonts w:ascii="Times New Roman" w:hAnsi="Times New Roman" w:cs="Times New Roman"/>
      <w:b/>
      <w:bCs/>
    </w:rPr>
  </w:style>
  <w:style w:type="paragraph" w:styleId="ListParagraph">
    <w:name w:val="List Paragraph"/>
    <w:basedOn w:val="Normal"/>
    <w:uiPriority w:val="34"/>
    <w:qFormat/>
    <w:rsid w:val="005C4808"/>
    <w:pPr>
      <w:ind w:left="720"/>
      <w:contextualSpacing/>
    </w:pPr>
  </w:style>
  <w:style w:type="character" w:styleId="Hyperlink">
    <w:name w:val="Hyperlink"/>
    <w:basedOn w:val="DefaultParagraphFont"/>
    <w:uiPriority w:val="99"/>
    <w:unhideWhenUsed/>
    <w:rsid w:val="005C4808"/>
    <w:rPr>
      <w:rFonts w:cs="Times New Roman"/>
      <w:color w:val="0563C1" w:themeColor="hyperlink"/>
      <w:u w:val="single"/>
    </w:rPr>
  </w:style>
  <w:style w:type="paragraph" w:styleId="BodyText">
    <w:name w:val="Body Text"/>
    <w:basedOn w:val="Normal"/>
    <w:link w:val="BodyTextChar"/>
    <w:uiPriority w:val="99"/>
    <w:rsid w:val="00A44D3E"/>
    <w:pPr>
      <w:spacing w:line="216" w:lineRule="auto"/>
    </w:pPr>
    <w:rPr>
      <w:rFonts w:ascii="Times New Roman" w:hAnsi="Times New Roman"/>
      <w:szCs w:val="20"/>
    </w:rPr>
  </w:style>
  <w:style w:type="character" w:customStyle="1" w:styleId="BodyTextChar">
    <w:name w:val="Body Text Char"/>
    <w:basedOn w:val="DefaultParagraphFont"/>
    <w:link w:val="BodyText"/>
    <w:uiPriority w:val="99"/>
    <w:locked/>
    <w:rsid w:val="00A44D3E"/>
    <w:rPr>
      <w:rFonts w:ascii="Times New Roman" w:hAnsi="Times New Roman" w:cs="Times New Roman"/>
      <w:sz w:val="20"/>
      <w:szCs w:val="20"/>
    </w:rPr>
  </w:style>
  <w:style w:type="paragraph" w:styleId="FootnoteText">
    <w:name w:val="footnote text"/>
    <w:basedOn w:val="Normal"/>
    <w:link w:val="FootnoteTextChar"/>
    <w:uiPriority w:val="99"/>
    <w:semiHidden/>
    <w:unhideWhenUsed/>
    <w:rsid w:val="00536ECD"/>
    <w:rPr>
      <w:rFonts w:ascii="Times New Roman" w:hAnsi="Times New Roman"/>
      <w:sz w:val="20"/>
      <w:szCs w:val="20"/>
    </w:rPr>
  </w:style>
  <w:style w:type="character" w:customStyle="1" w:styleId="FootnoteTextChar">
    <w:name w:val="Footnote Text Char"/>
    <w:basedOn w:val="DefaultParagraphFont"/>
    <w:link w:val="FootnoteText"/>
    <w:uiPriority w:val="99"/>
    <w:semiHidden/>
    <w:locked/>
    <w:rsid w:val="00536ECD"/>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536ECD"/>
    <w:rPr>
      <w:rFonts w:cs="Times New Roman"/>
      <w:vertAlign w:val="superscript"/>
    </w:rPr>
  </w:style>
  <w:style w:type="table" w:customStyle="1" w:styleId="TableGrid1">
    <w:name w:val="Table Grid1"/>
    <w:basedOn w:val="TableNormal"/>
    <w:next w:val="TableGrid"/>
    <w:uiPriority w:val="59"/>
    <w:rsid w:val="005F1B19"/>
    <w:pPr>
      <w:spacing w:after="0" w:line="240" w:lineRule="auto"/>
      <w:jc w:val="both"/>
    </w:pPr>
    <w:rPr>
      <w:rFonts w:ascii="Arial" w:hAnsi="Arial"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5F1B19"/>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E0DA3"/>
    <w:rPr>
      <w:rFonts w:cs="Times New Roman"/>
      <w:sz w:val="16"/>
      <w:szCs w:val="16"/>
    </w:rPr>
  </w:style>
  <w:style w:type="paragraph" w:styleId="CommentText">
    <w:name w:val="annotation text"/>
    <w:basedOn w:val="Normal"/>
    <w:link w:val="CommentTextChar"/>
    <w:uiPriority w:val="99"/>
    <w:unhideWhenUsed/>
    <w:rsid w:val="000E0DA3"/>
    <w:rPr>
      <w:sz w:val="20"/>
      <w:szCs w:val="20"/>
    </w:rPr>
  </w:style>
  <w:style w:type="character" w:customStyle="1" w:styleId="CommentTextChar">
    <w:name w:val="Comment Text Char"/>
    <w:basedOn w:val="DefaultParagraphFont"/>
    <w:link w:val="CommentText"/>
    <w:uiPriority w:val="99"/>
    <w:locked/>
    <w:rsid w:val="000E0DA3"/>
    <w:rPr>
      <w:rFonts w:ascii="Arial" w:hAnsi="Arial" w:cs="Times New Roman"/>
      <w:sz w:val="20"/>
      <w:szCs w:val="20"/>
    </w:rPr>
  </w:style>
  <w:style w:type="paragraph" w:styleId="CommentSubject">
    <w:name w:val="annotation subject"/>
    <w:basedOn w:val="CommentText"/>
    <w:next w:val="CommentText"/>
    <w:link w:val="CommentSubjectChar"/>
    <w:uiPriority w:val="99"/>
    <w:semiHidden/>
    <w:unhideWhenUsed/>
    <w:rsid w:val="000E0DA3"/>
    <w:rPr>
      <w:b/>
      <w:bCs/>
    </w:rPr>
  </w:style>
  <w:style w:type="character" w:customStyle="1" w:styleId="CommentSubjectChar">
    <w:name w:val="Comment Subject Char"/>
    <w:basedOn w:val="CommentTextChar"/>
    <w:link w:val="CommentSubject"/>
    <w:uiPriority w:val="99"/>
    <w:semiHidden/>
    <w:locked/>
    <w:rsid w:val="000E0DA3"/>
    <w:rPr>
      <w:rFonts w:ascii="Arial" w:hAnsi="Arial" w:cs="Times New Roman"/>
      <w:b/>
      <w:bCs/>
      <w:sz w:val="20"/>
      <w:szCs w:val="20"/>
    </w:rPr>
  </w:style>
  <w:style w:type="paragraph" w:styleId="BalloonText">
    <w:name w:val="Balloon Text"/>
    <w:basedOn w:val="Normal"/>
    <w:link w:val="BalloonTextChar"/>
    <w:uiPriority w:val="99"/>
    <w:semiHidden/>
    <w:unhideWhenUsed/>
    <w:rsid w:val="000E0DA3"/>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0E0DA3"/>
    <w:rPr>
      <w:rFonts w:ascii="Segoe UI" w:hAnsi="Segoe UI" w:cs="Segoe UI"/>
      <w:sz w:val="18"/>
      <w:szCs w:val="18"/>
    </w:rPr>
  </w:style>
  <w:style w:type="paragraph" w:styleId="Header">
    <w:name w:val="header"/>
    <w:basedOn w:val="Normal"/>
    <w:link w:val="HeaderChar"/>
    <w:uiPriority w:val="99"/>
    <w:rsid w:val="004F5B82"/>
    <w:pPr>
      <w:tabs>
        <w:tab w:val="center" w:pos="4153"/>
        <w:tab w:val="right" w:pos="8306"/>
      </w:tabs>
      <w:jc w:val="both"/>
    </w:pPr>
    <w:rPr>
      <w:rFonts w:ascii="Toronto" w:hAnsi="Toronto"/>
      <w:szCs w:val="20"/>
    </w:rPr>
  </w:style>
  <w:style w:type="character" w:customStyle="1" w:styleId="HeaderChar">
    <w:name w:val="Header Char"/>
    <w:basedOn w:val="DefaultParagraphFont"/>
    <w:link w:val="Header"/>
    <w:uiPriority w:val="99"/>
    <w:locked/>
    <w:rsid w:val="004F5B82"/>
    <w:rPr>
      <w:rFonts w:ascii="Toronto" w:hAnsi="Toronto" w:cs="Times New Roman"/>
      <w:sz w:val="20"/>
      <w:szCs w:val="20"/>
    </w:rPr>
  </w:style>
  <w:style w:type="paragraph" w:styleId="NoSpacing">
    <w:name w:val="No Spacing"/>
    <w:uiPriority w:val="1"/>
    <w:qFormat/>
    <w:rsid w:val="004F5B82"/>
    <w:pPr>
      <w:spacing w:after="0" w:line="240" w:lineRule="auto"/>
    </w:pPr>
    <w:rPr>
      <w:rFonts w:ascii="Arial" w:hAnsi="Arial" w:cs="Times New Roman"/>
      <w:sz w:val="24"/>
      <w:szCs w:val="24"/>
    </w:rPr>
  </w:style>
  <w:style w:type="paragraph" w:styleId="Footer">
    <w:name w:val="footer"/>
    <w:basedOn w:val="Normal"/>
    <w:link w:val="FooterChar"/>
    <w:uiPriority w:val="99"/>
    <w:unhideWhenUsed/>
    <w:rsid w:val="00BC71E1"/>
    <w:pPr>
      <w:tabs>
        <w:tab w:val="center" w:pos="4536"/>
        <w:tab w:val="right" w:pos="9072"/>
      </w:tabs>
    </w:pPr>
  </w:style>
  <w:style w:type="character" w:customStyle="1" w:styleId="FooterChar">
    <w:name w:val="Footer Char"/>
    <w:basedOn w:val="DefaultParagraphFont"/>
    <w:link w:val="Footer"/>
    <w:uiPriority w:val="99"/>
    <w:locked/>
    <w:rsid w:val="00BC71E1"/>
    <w:rPr>
      <w:rFonts w:ascii="Arial" w:hAnsi="Arial" w:cs="Times New Roman"/>
      <w:sz w:val="24"/>
      <w:szCs w:val="24"/>
    </w:rPr>
  </w:style>
  <w:style w:type="character" w:customStyle="1" w:styleId="bodycopy21">
    <w:name w:val="bodycopy21"/>
    <w:basedOn w:val="DefaultParagraphFont"/>
    <w:rsid w:val="00CE05EE"/>
    <w:rPr>
      <w:rFonts w:ascii="Arial" w:hAnsi="Arial" w:cs="Arial"/>
      <w:color w:val="000000"/>
      <w:sz w:val="15"/>
      <w:szCs w:val="15"/>
    </w:rPr>
  </w:style>
  <w:style w:type="paragraph" w:styleId="BodyTextIndent">
    <w:name w:val="Body Text Indent"/>
    <w:basedOn w:val="Normal"/>
    <w:link w:val="BodyTextIndentChar"/>
    <w:uiPriority w:val="99"/>
    <w:semiHidden/>
    <w:unhideWhenUsed/>
    <w:rsid w:val="005C071D"/>
    <w:pPr>
      <w:spacing w:after="120"/>
      <w:ind w:left="283"/>
    </w:pPr>
  </w:style>
  <w:style w:type="character" w:customStyle="1" w:styleId="BodyTextIndentChar">
    <w:name w:val="Body Text Indent Char"/>
    <w:basedOn w:val="DefaultParagraphFont"/>
    <w:link w:val="BodyTextIndent"/>
    <w:uiPriority w:val="99"/>
    <w:semiHidden/>
    <w:locked/>
    <w:rsid w:val="005C071D"/>
    <w:rPr>
      <w:rFonts w:ascii="Arial" w:hAnsi="Arial" w:cs="Times New Roman"/>
      <w:sz w:val="24"/>
      <w:szCs w:val="24"/>
    </w:rPr>
  </w:style>
  <w:style w:type="paragraph" w:styleId="NormalWeb">
    <w:name w:val="Normal (Web)"/>
    <w:basedOn w:val="Normal"/>
    <w:uiPriority w:val="99"/>
    <w:rsid w:val="005C071D"/>
    <w:pPr>
      <w:spacing w:before="100" w:beforeAutospacing="1" w:after="100" w:afterAutospacing="1"/>
    </w:pPr>
    <w:rPr>
      <w:rFonts w:cs="Arial"/>
      <w:color w:val="000000"/>
      <w:sz w:val="20"/>
      <w:szCs w:val="20"/>
      <w:lang w:eastAsia="et-EE"/>
    </w:rPr>
  </w:style>
  <w:style w:type="paragraph" w:customStyle="1" w:styleId="Sub-ClauseText">
    <w:name w:val="Sub-Clause Text"/>
    <w:basedOn w:val="Normal"/>
    <w:uiPriority w:val="99"/>
    <w:rsid w:val="005C071D"/>
    <w:pPr>
      <w:spacing w:before="120" w:after="120"/>
      <w:jc w:val="both"/>
    </w:pPr>
    <w:rPr>
      <w:rFonts w:ascii="Times New Roman" w:hAnsi="Times New Roman"/>
      <w:spacing w:val="-4"/>
      <w:lang w:val="en-US"/>
    </w:rPr>
  </w:style>
  <w:style w:type="character" w:styleId="FollowedHyperlink">
    <w:name w:val="FollowedHyperlink"/>
    <w:basedOn w:val="DefaultParagraphFont"/>
    <w:uiPriority w:val="99"/>
    <w:semiHidden/>
    <w:unhideWhenUsed/>
    <w:rsid w:val="0019631E"/>
    <w:rPr>
      <w:rFonts w:cs="Times New Roman"/>
      <w:color w:val="800080"/>
      <w:u w:val="single"/>
    </w:rPr>
  </w:style>
  <w:style w:type="paragraph" w:customStyle="1" w:styleId="xl65">
    <w:name w:val="xl65"/>
    <w:basedOn w:val="Normal"/>
    <w:rsid w:val="0019631E"/>
    <w:pPr>
      <w:spacing w:before="100" w:beforeAutospacing="1" w:after="100" w:afterAutospacing="1"/>
      <w:jc w:val="center"/>
      <w:textAlignment w:val="center"/>
    </w:pPr>
    <w:rPr>
      <w:rFonts w:cs="Arial"/>
      <w:sz w:val="20"/>
      <w:szCs w:val="20"/>
      <w:lang w:eastAsia="et-EE"/>
    </w:rPr>
  </w:style>
  <w:style w:type="paragraph" w:customStyle="1" w:styleId="xl66">
    <w:name w:val="xl66"/>
    <w:basedOn w:val="Normal"/>
    <w:rsid w:val="0019631E"/>
    <w:pPr>
      <w:spacing w:before="100" w:beforeAutospacing="1" w:after="100" w:afterAutospacing="1"/>
    </w:pPr>
    <w:rPr>
      <w:rFonts w:cs="Arial"/>
      <w:sz w:val="20"/>
      <w:szCs w:val="20"/>
      <w:lang w:eastAsia="et-EE"/>
    </w:rPr>
  </w:style>
  <w:style w:type="paragraph" w:customStyle="1" w:styleId="xl67">
    <w:name w:val="xl67"/>
    <w:basedOn w:val="Normal"/>
    <w:rsid w:val="0019631E"/>
    <w:pPr>
      <w:spacing w:before="100" w:beforeAutospacing="1" w:after="100" w:afterAutospacing="1"/>
      <w:textAlignment w:val="center"/>
    </w:pPr>
    <w:rPr>
      <w:rFonts w:cs="Arial"/>
      <w:sz w:val="20"/>
      <w:szCs w:val="20"/>
      <w:lang w:eastAsia="et-EE"/>
    </w:rPr>
  </w:style>
  <w:style w:type="paragraph" w:customStyle="1" w:styleId="xl68">
    <w:name w:val="xl68"/>
    <w:basedOn w:val="Normal"/>
    <w:rsid w:val="001963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cs="Arial"/>
      <w:lang w:eastAsia="et-EE"/>
    </w:rPr>
  </w:style>
  <w:style w:type="paragraph" w:customStyle="1" w:styleId="xl69">
    <w:name w:val="xl69"/>
    <w:basedOn w:val="Normal"/>
    <w:rsid w:val="001963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cs="Arial"/>
      <w:lang w:eastAsia="et-EE"/>
    </w:rPr>
  </w:style>
  <w:style w:type="paragraph" w:customStyle="1" w:styleId="xl70">
    <w:name w:val="xl70"/>
    <w:basedOn w:val="Normal"/>
    <w:rsid w:val="001963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cs="Arial"/>
      <w:lang w:eastAsia="et-EE"/>
    </w:rPr>
  </w:style>
  <w:style w:type="paragraph" w:customStyle="1" w:styleId="xl71">
    <w:name w:val="xl71"/>
    <w:basedOn w:val="Normal"/>
    <w:rsid w:val="001963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cs="Arial"/>
      <w:lang w:eastAsia="et-EE"/>
    </w:rPr>
  </w:style>
  <w:style w:type="paragraph" w:customStyle="1" w:styleId="xl72">
    <w:name w:val="xl72"/>
    <w:basedOn w:val="Normal"/>
    <w:rsid w:val="001963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lang w:eastAsia="et-EE"/>
    </w:rPr>
  </w:style>
  <w:style w:type="paragraph" w:customStyle="1" w:styleId="xl73">
    <w:name w:val="xl73"/>
    <w:basedOn w:val="Normal"/>
    <w:rsid w:val="001963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cs="Arial"/>
      <w:lang w:eastAsia="et-EE"/>
    </w:rPr>
  </w:style>
  <w:style w:type="paragraph" w:customStyle="1" w:styleId="xl74">
    <w:name w:val="xl74"/>
    <w:basedOn w:val="Normal"/>
    <w:rsid w:val="001963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cs="Arial"/>
      <w:lang w:eastAsia="et-EE"/>
    </w:rPr>
  </w:style>
  <w:style w:type="paragraph" w:customStyle="1" w:styleId="xl75">
    <w:name w:val="xl75"/>
    <w:basedOn w:val="Normal"/>
    <w:rsid w:val="0019631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cs="Arial"/>
      <w:b/>
      <w:bCs/>
      <w:lang w:eastAsia="et-EE"/>
    </w:rPr>
  </w:style>
  <w:style w:type="paragraph" w:customStyle="1" w:styleId="xl76">
    <w:name w:val="xl76"/>
    <w:basedOn w:val="Normal"/>
    <w:rsid w:val="0019631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cs="Arial"/>
      <w:b/>
      <w:bCs/>
      <w:lang w:eastAsia="et-EE"/>
    </w:rPr>
  </w:style>
  <w:style w:type="paragraph" w:customStyle="1" w:styleId="xl77">
    <w:name w:val="xl77"/>
    <w:basedOn w:val="Normal"/>
    <w:rsid w:val="0019631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cs="Arial"/>
      <w:b/>
      <w:bCs/>
      <w:lang w:eastAsia="et-EE"/>
    </w:rPr>
  </w:style>
  <w:style w:type="paragraph" w:customStyle="1" w:styleId="xl78">
    <w:name w:val="xl78"/>
    <w:basedOn w:val="Normal"/>
    <w:rsid w:val="0019631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cs="Arial"/>
      <w:lang w:eastAsia="et-EE"/>
    </w:rPr>
  </w:style>
  <w:style w:type="paragraph" w:customStyle="1" w:styleId="xl79">
    <w:name w:val="xl79"/>
    <w:basedOn w:val="Normal"/>
    <w:rsid w:val="0019631E"/>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cs="Arial"/>
      <w:b/>
      <w:bCs/>
      <w:lang w:eastAsia="et-EE"/>
    </w:rPr>
  </w:style>
  <w:style w:type="paragraph" w:customStyle="1" w:styleId="xl80">
    <w:name w:val="xl80"/>
    <w:basedOn w:val="Normal"/>
    <w:rsid w:val="0019631E"/>
    <w:pPr>
      <w:pBdr>
        <w:top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cs="Arial"/>
      <w:b/>
      <w:bCs/>
      <w:lang w:eastAsia="et-EE"/>
    </w:rPr>
  </w:style>
  <w:style w:type="paragraph" w:customStyle="1" w:styleId="xl81">
    <w:name w:val="xl81"/>
    <w:basedOn w:val="Normal"/>
    <w:rsid w:val="001963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lang w:eastAsia="et-EE"/>
    </w:rPr>
  </w:style>
  <w:style w:type="paragraph" w:customStyle="1" w:styleId="xl82">
    <w:name w:val="xl82"/>
    <w:basedOn w:val="Normal"/>
    <w:rsid w:val="001963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lang w:eastAsia="et-EE"/>
    </w:rPr>
  </w:style>
  <w:style w:type="paragraph" w:customStyle="1" w:styleId="xl83">
    <w:name w:val="xl83"/>
    <w:basedOn w:val="Normal"/>
    <w:rsid w:val="0019631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rFonts w:cs="Arial"/>
      <w:lang w:eastAsia="et-EE"/>
    </w:rPr>
  </w:style>
  <w:style w:type="paragraph" w:customStyle="1" w:styleId="xl84">
    <w:name w:val="xl84"/>
    <w:basedOn w:val="Normal"/>
    <w:rsid w:val="0019631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lang w:eastAsia="et-EE"/>
    </w:rPr>
  </w:style>
  <w:style w:type="paragraph" w:customStyle="1" w:styleId="xl85">
    <w:name w:val="xl85"/>
    <w:basedOn w:val="Normal"/>
    <w:rsid w:val="0019631E"/>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lang w:eastAsia="et-EE"/>
    </w:rPr>
  </w:style>
  <w:style w:type="paragraph" w:customStyle="1" w:styleId="xl86">
    <w:name w:val="xl86"/>
    <w:basedOn w:val="Normal"/>
    <w:rsid w:val="0019631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lang w:eastAsia="et-EE"/>
    </w:rPr>
  </w:style>
  <w:style w:type="paragraph" w:customStyle="1" w:styleId="xl87">
    <w:name w:val="xl87"/>
    <w:basedOn w:val="Normal"/>
    <w:rsid w:val="001963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cs="Arial"/>
      <w:b/>
      <w:bCs/>
      <w:lang w:eastAsia="et-EE"/>
    </w:rPr>
  </w:style>
  <w:style w:type="paragraph" w:customStyle="1" w:styleId="xl88">
    <w:name w:val="xl88"/>
    <w:basedOn w:val="Normal"/>
    <w:rsid w:val="0019631E"/>
    <w:pPr>
      <w:pBdr>
        <w:top w:val="single" w:sz="4" w:space="0" w:color="auto"/>
        <w:left w:val="single" w:sz="4" w:space="0" w:color="auto"/>
        <w:bottom w:val="single" w:sz="4" w:space="0" w:color="auto"/>
      </w:pBdr>
      <w:shd w:val="clear" w:color="000000" w:fill="D9D9D9"/>
      <w:spacing w:before="100" w:beforeAutospacing="1" w:after="100" w:afterAutospacing="1"/>
      <w:textAlignment w:val="top"/>
    </w:pPr>
    <w:rPr>
      <w:rFonts w:cs="Arial"/>
      <w:b/>
      <w:bCs/>
      <w:lang w:eastAsia="et-EE"/>
    </w:rPr>
  </w:style>
  <w:style w:type="paragraph" w:customStyle="1" w:styleId="xl89">
    <w:name w:val="xl89"/>
    <w:basedOn w:val="Normal"/>
    <w:rsid w:val="0019631E"/>
    <w:pPr>
      <w:pBdr>
        <w:top w:val="single" w:sz="4" w:space="0" w:color="auto"/>
        <w:bottom w:val="single" w:sz="4" w:space="0" w:color="auto"/>
      </w:pBdr>
      <w:shd w:val="clear" w:color="000000" w:fill="D9D9D9"/>
      <w:spacing w:before="100" w:beforeAutospacing="1" w:after="100" w:afterAutospacing="1"/>
      <w:textAlignment w:val="top"/>
    </w:pPr>
    <w:rPr>
      <w:rFonts w:cs="Arial"/>
      <w:b/>
      <w:bCs/>
      <w:lang w:eastAsia="et-EE"/>
    </w:rPr>
  </w:style>
  <w:style w:type="paragraph" w:customStyle="1" w:styleId="xl90">
    <w:name w:val="xl90"/>
    <w:basedOn w:val="Normal"/>
    <w:rsid w:val="0019631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lang w:eastAsia="et-EE"/>
    </w:rPr>
  </w:style>
  <w:style w:type="paragraph" w:customStyle="1" w:styleId="xl91">
    <w:name w:val="xl91"/>
    <w:basedOn w:val="Normal"/>
    <w:rsid w:val="001963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cs="Arial"/>
      <w:lang w:eastAsia="et-EE"/>
    </w:rPr>
  </w:style>
  <w:style w:type="paragraph" w:customStyle="1" w:styleId="xl92">
    <w:name w:val="xl92"/>
    <w:basedOn w:val="Normal"/>
    <w:rsid w:val="001963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cs="Arial"/>
      <w:b/>
      <w:bCs/>
      <w:lang w:eastAsia="et-EE"/>
    </w:rPr>
  </w:style>
  <w:style w:type="paragraph" w:customStyle="1" w:styleId="xl93">
    <w:name w:val="xl93"/>
    <w:basedOn w:val="Normal"/>
    <w:rsid w:val="0019631E"/>
    <w:pPr>
      <w:shd w:val="clear" w:color="000000" w:fill="BFBFBF"/>
      <w:spacing w:before="100" w:beforeAutospacing="1" w:after="100" w:afterAutospacing="1"/>
      <w:jc w:val="center"/>
      <w:textAlignment w:val="center"/>
    </w:pPr>
    <w:rPr>
      <w:rFonts w:cs="Arial"/>
      <w:b/>
      <w:bCs/>
      <w:lang w:eastAsia="et-EE"/>
    </w:rPr>
  </w:style>
  <w:style w:type="paragraph" w:customStyle="1" w:styleId="xl94">
    <w:name w:val="xl94"/>
    <w:basedOn w:val="Normal"/>
    <w:rsid w:val="0019631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lang w:eastAsia="et-EE"/>
    </w:rPr>
  </w:style>
  <w:style w:type="paragraph" w:customStyle="1" w:styleId="xl95">
    <w:name w:val="xl95"/>
    <w:basedOn w:val="Normal"/>
    <w:rsid w:val="0019631E"/>
    <w:pPr>
      <w:pBdr>
        <w:top w:val="single" w:sz="4" w:space="0" w:color="auto"/>
        <w:bottom w:val="single" w:sz="4" w:space="0" w:color="auto"/>
      </w:pBdr>
      <w:spacing w:before="100" w:beforeAutospacing="1" w:after="100" w:afterAutospacing="1"/>
      <w:jc w:val="center"/>
      <w:textAlignment w:val="top"/>
    </w:pPr>
    <w:rPr>
      <w:rFonts w:cs="Arial"/>
      <w:lang w:eastAsia="et-EE"/>
    </w:rPr>
  </w:style>
  <w:style w:type="paragraph" w:customStyle="1" w:styleId="xl96">
    <w:name w:val="xl96"/>
    <w:basedOn w:val="Normal"/>
    <w:rsid w:val="0019631E"/>
    <w:pPr>
      <w:pBdr>
        <w:top w:val="single" w:sz="4" w:space="0" w:color="auto"/>
        <w:bottom w:val="single" w:sz="4" w:space="0" w:color="auto"/>
        <w:right w:val="single" w:sz="4" w:space="0" w:color="auto"/>
      </w:pBdr>
      <w:spacing w:before="100" w:beforeAutospacing="1" w:after="100" w:afterAutospacing="1"/>
      <w:textAlignment w:val="top"/>
    </w:pPr>
    <w:rPr>
      <w:rFonts w:cs="Arial"/>
      <w:lang w:eastAsia="et-EE"/>
    </w:rPr>
  </w:style>
  <w:style w:type="paragraph" w:customStyle="1" w:styleId="xl97">
    <w:name w:val="xl97"/>
    <w:basedOn w:val="Normal"/>
    <w:rsid w:val="0019631E"/>
    <w:pPr>
      <w:pBdr>
        <w:top w:val="single" w:sz="4" w:space="0" w:color="auto"/>
        <w:left w:val="single" w:sz="4" w:space="0" w:color="auto"/>
        <w:bottom w:val="single" w:sz="4" w:space="0" w:color="auto"/>
      </w:pBdr>
      <w:shd w:val="clear" w:color="000000" w:fill="BFBFBF"/>
      <w:spacing w:before="100" w:beforeAutospacing="1" w:after="100" w:afterAutospacing="1"/>
      <w:textAlignment w:val="top"/>
    </w:pPr>
    <w:rPr>
      <w:rFonts w:cs="Arial"/>
      <w:b/>
      <w:bCs/>
      <w:lang w:eastAsia="et-EE"/>
    </w:rPr>
  </w:style>
  <w:style w:type="paragraph" w:customStyle="1" w:styleId="xl98">
    <w:name w:val="xl98"/>
    <w:basedOn w:val="Normal"/>
    <w:rsid w:val="0019631E"/>
    <w:pPr>
      <w:pBdr>
        <w:top w:val="single" w:sz="4" w:space="0" w:color="auto"/>
        <w:bottom w:val="single" w:sz="4" w:space="0" w:color="auto"/>
      </w:pBdr>
      <w:shd w:val="clear" w:color="000000" w:fill="BFBFBF"/>
      <w:spacing w:before="100" w:beforeAutospacing="1" w:after="100" w:afterAutospacing="1"/>
      <w:textAlignment w:val="top"/>
    </w:pPr>
    <w:rPr>
      <w:rFonts w:cs="Arial"/>
      <w:b/>
      <w:bCs/>
      <w:lang w:eastAsia="et-EE"/>
    </w:rPr>
  </w:style>
  <w:style w:type="paragraph" w:customStyle="1" w:styleId="xl99">
    <w:name w:val="xl99"/>
    <w:basedOn w:val="Normal"/>
    <w:rsid w:val="0019631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lang w:eastAsia="et-EE"/>
    </w:rPr>
  </w:style>
  <w:style w:type="paragraph" w:customStyle="1" w:styleId="xl100">
    <w:name w:val="xl100"/>
    <w:basedOn w:val="Normal"/>
    <w:rsid w:val="0019631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lang w:eastAsia="et-EE"/>
    </w:rPr>
  </w:style>
  <w:style w:type="paragraph" w:customStyle="1" w:styleId="xl101">
    <w:name w:val="xl101"/>
    <w:basedOn w:val="Normal"/>
    <w:rsid w:val="0019631E"/>
    <w:pPr>
      <w:pBdr>
        <w:top w:val="single" w:sz="4" w:space="0" w:color="auto"/>
        <w:bottom w:val="single" w:sz="4" w:space="0" w:color="auto"/>
      </w:pBdr>
      <w:spacing w:before="100" w:beforeAutospacing="1" w:after="100" w:afterAutospacing="1"/>
      <w:textAlignment w:val="top"/>
    </w:pPr>
    <w:rPr>
      <w:rFonts w:cs="Arial"/>
      <w:lang w:eastAsia="et-EE"/>
    </w:rPr>
  </w:style>
  <w:style w:type="paragraph" w:customStyle="1" w:styleId="xl102">
    <w:name w:val="xl102"/>
    <w:basedOn w:val="Normal"/>
    <w:rsid w:val="0019631E"/>
    <w:pPr>
      <w:pBdr>
        <w:top w:val="single" w:sz="4" w:space="0" w:color="auto"/>
        <w:left w:val="single" w:sz="4" w:space="0" w:color="auto"/>
        <w:bottom w:val="single" w:sz="4" w:space="0" w:color="auto"/>
      </w:pBdr>
      <w:shd w:val="clear" w:color="000000" w:fill="BFBFBF"/>
      <w:spacing w:before="100" w:beforeAutospacing="1" w:after="100" w:afterAutospacing="1"/>
      <w:textAlignment w:val="top"/>
    </w:pPr>
    <w:rPr>
      <w:rFonts w:cs="Arial"/>
      <w:b/>
      <w:bCs/>
      <w:lang w:eastAsia="et-EE"/>
    </w:rPr>
  </w:style>
  <w:style w:type="paragraph" w:customStyle="1" w:styleId="xl103">
    <w:name w:val="xl103"/>
    <w:basedOn w:val="Normal"/>
    <w:rsid w:val="0019631E"/>
    <w:pPr>
      <w:pBdr>
        <w:top w:val="single" w:sz="4" w:space="0" w:color="auto"/>
        <w:bottom w:val="single" w:sz="4" w:space="0" w:color="auto"/>
      </w:pBdr>
      <w:shd w:val="clear" w:color="000000" w:fill="BFBFBF"/>
      <w:spacing w:before="100" w:beforeAutospacing="1" w:after="100" w:afterAutospacing="1"/>
      <w:textAlignment w:val="top"/>
    </w:pPr>
    <w:rPr>
      <w:rFonts w:cs="Arial"/>
      <w:b/>
      <w:bCs/>
      <w:lang w:eastAsia="et-EE"/>
    </w:rPr>
  </w:style>
  <w:style w:type="paragraph" w:customStyle="1" w:styleId="xl104">
    <w:name w:val="xl104"/>
    <w:basedOn w:val="Normal"/>
    <w:rsid w:val="001963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cs="Arial"/>
      <w:b/>
      <w:bCs/>
      <w:lang w:eastAsia="et-EE"/>
    </w:rPr>
  </w:style>
  <w:style w:type="paragraph" w:customStyle="1" w:styleId="xl105">
    <w:name w:val="xl105"/>
    <w:basedOn w:val="Normal"/>
    <w:rsid w:val="001963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cs="Arial"/>
      <w:lang w:eastAsia="et-EE"/>
    </w:rPr>
  </w:style>
  <w:style w:type="paragraph" w:customStyle="1" w:styleId="xl106">
    <w:name w:val="xl106"/>
    <w:basedOn w:val="Normal"/>
    <w:rsid w:val="001963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cs="Arial"/>
      <w:lang w:eastAsia="et-EE"/>
    </w:rPr>
  </w:style>
  <w:style w:type="paragraph" w:customStyle="1" w:styleId="xl107">
    <w:name w:val="xl107"/>
    <w:basedOn w:val="Normal"/>
    <w:rsid w:val="0019631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b/>
      <w:bCs/>
      <w:lang w:eastAsia="et-EE"/>
    </w:rPr>
  </w:style>
  <w:style w:type="paragraph" w:customStyle="1" w:styleId="xl108">
    <w:name w:val="xl108"/>
    <w:basedOn w:val="Normal"/>
    <w:rsid w:val="0019631E"/>
    <w:pPr>
      <w:pBdr>
        <w:top w:val="single" w:sz="4" w:space="0" w:color="auto"/>
        <w:bottom w:val="single" w:sz="4" w:space="0" w:color="auto"/>
      </w:pBdr>
      <w:shd w:val="clear" w:color="000000" w:fill="BFBFBF"/>
      <w:spacing w:before="100" w:beforeAutospacing="1" w:after="100" w:afterAutospacing="1"/>
      <w:jc w:val="center"/>
      <w:textAlignment w:val="top"/>
    </w:pPr>
    <w:rPr>
      <w:rFonts w:cs="Arial"/>
      <w:lang w:eastAsia="et-EE"/>
    </w:rPr>
  </w:style>
  <w:style w:type="paragraph" w:customStyle="1" w:styleId="xl109">
    <w:name w:val="xl109"/>
    <w:basedOn w:val="Normal"/>
    <w:rsid w:val="0019631E"/>
    <w:pPr>
      <w:pBdr>
        <w:top w:val="single" w:sz="4" w:space="0" w:color="auto"/>
        <w:bottom w:val="single" w:sz="4" w:space="0" w:color="auto"/>
      </w:pBdr>
      <w:shd w:val="clear" w:color="000000" w:fill="BFBFBF"/>
      <w:spacing w:before="100" w:beforeAutospacing="1" w:after="100" w:afterAutospacing="1"/>
      <w:textAlignment w:val="top"/>
    </w:pPr>
    <w:rPr>
      <w:rFonts w:cs="Arial"/>
      <w:lang w:eastAsia="et-EE"/>
    </w:rPr>
  </w:style>
  <w:style w:type="paragraph" w:customStyle="1" w:styleId="xl110">
    <w:name w:val="xl110"/>
    <w:basedOn w:val="Normal"/>
    <w:rsid w:val="001963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lang w:eastAsia="et-EE"/>
    </w:rPr>
  </w:style>
  <w:style w:type="paragraph" w:customStyle="1" w:styleId="xl111">
    <w:name w:val="xl111"/>
    <w:basedOn w:val="Normal"/>
    <w:rsid w:val="0019631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top"/>
    </w:pPr>
    <w:rPr>
      <w:rFonts w:cs="Arial"/>
      <w:b/>
      <w:bCs/>
      <w:lang w:eastAsia="et-EE"/>
    </w:rPr>
  </w:style>
  <w:style w:type="paragraph" w:customStyle="1" w:styleId="xl112">
    <w:name w:val="xl112"/>
    <w:basedOn w:val="Normal"/>
    <w:rsid w:val="0019631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cs="Arial"/>
      <w:lang w:eastAsia="et-EE"/>
    </w:rPr>
  </w:style>
  <w:style w:type="paragraph" w:customStyle="1" w:styleId="xl113">
    <w:name w:val="xl113"/>
    <w:basedOn w:val="Normal"/>
    <w:rsid w:val="0019631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cs="Arial"/>
      <w:lang w:eastAsia="et-EE"/>
    </w:rPr>
  </w:style>
  <w:style w:type="paragraph" w:customStyle="1" w:styleId="xl114">
    <w:name w:val="xl114"/>
    <w:basedOn w:val="Normal"/>
    <w:rsid w:val="0019631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cs="Arial"/>
      <w:lang w:eastAsia="et-EE"/>
    </w:rPr>
  </w:style>
  <w:style w:type="paragraph" w:customStyle="1" w:styleId="xl115">
    <w:name w:val="xl115"/>
    <w:basedOn w:val="Normal"/>
    <w:rsid w:val="001963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cs="Arial"/>
      <w:lang w:eastAsia="et-EE"/>
    </w:rPr>
  </w:style>
  <w:style w:type="paragraph" w:customStyle="1" w:styleId="xl116">
    <w:name w:val="xl116"/>
    <w:basedOn w:val="Normal"/>
    <w:rsid w:val="001963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lang w:eastAsia="et-EE"/>
    </w:rPr>
  </w:style>
  <w:style w:type="paragraph" w:customStyle="1" w:styleId="xl117">
    <w:name w:val="xl117"/>
    <w:basedOn w:val="Normal"/>
    <w:rsid w:val="001963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lang w:eastAsia="et-EE"/>
    </w:rPr>
  </w:style>
  <w:style w:type="paragraph" w:customStyle="1" w:styleId="xl118">
    <w:name w:val="xl118"/>
    <w:basedOn w:val="Normal"/>
    <w:rsid w:val="001963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lang w:eastAsia="et-EE"/>
    </w:rPr>
  </w:style>
  <w:style w:type="paragraph" w:customStyle="1" w:styleId="xl119">
    <w:name w:val="xl119"/>
    <w:basedOn w:val="Normal"/>
    <w:rsid w:val="001963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lang w:eastAsia="et-EE"/>
    </w:rPr>
  </w:style>
  <w:style w:type="paragraph" w:customStyle="1" w:styleId="xl120">
    <w:name w:val="xl120"/>
    <w:basedOn w:val="Normal"/>
    <w:rsid w:val="0019631E"/>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lang w:eastAsia="et-EE"/>
    </w:rPr>
  </w:style>
  <w:style w:type="paragraph" w:customStyle="1" w:styleId="xl121">
    <w:name w:val="xl121"/>
    <w:basedOn w:val="Normal"/>
    <w:rsid w:val="0019631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cs="Arial"/>
      <w:lang w:eastAsia="et-EE"/>
    </w:rPr>
  </w:style>
  <w:style w:type="paragraph" w:customStyle="1" w:styleId="xl122">
    <w:name w:val="xl122"/>
    <w:basedOn w:val="Normal"/>
    <w:rsid w:val="0019631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lang w:eastAsia="et-EE"/>
    </w:rPr>
  </w:style>
  <w:style w:type="paragraph" w:customStyle="1" w:styleId="xl123">
    <w:name w:val="xl123"/>
    <w:basedOn w:val="Normal"/>
    <w:rsid w:val="0019631E"/>
    <w:pPr>
      <w:pBdr>
        <w:top w:val="single" w:sz="4" w:space="0" w:color="auto"/>
        <w:left w:val="single" w:sz="4" w:space="0" w:color="auto"/>
        <w:bottom w:val="single" w:sz="4" w:space="0" w:color="auto"/>
      </w:pBdr>
      <w:shd w:val="clear" w:color="000000" w:fill="BFBFBF"/>
      <w:spacing w:before="100" w:beforeAutospacing="1" w:after="100" w:afterAutospacing="1"/>
      <w:textAlignment w:val="center"/>
    </w:pPr>
    <w:rPr>
      <w:rFonts w:cs="Arial"/>
      <w:b/>
      <w:bCs/>
      <w:lang w:eastAsia="et-EE"/>
    </w:rPr>
  </w:style>
  <w:style w:type="paragraph" w:customStyle="1" w:styleId="xl124">
    <w:name w:val="xl124"/>
    <w:basedOn w:val="Normal"/>
    <w:rsid w:val="0019631E"/>
    <w:pPr>
      <w:pBdr>
        <w:top w:val="single" w:sz="4" w:space="0" w:color="auto"/>
        <w:bottom w:val="single" w:sz="4" w:space="0" w:color="auto"/>
      </w:pBdr>
      <w:shd w:val="clear" w:color="000000" w:fill="BFBFBF"/>
      <w:spacing w:before="100" w:beforeAutospacing="1" w:after="100" w:afterAutospacing="1"/>
      <w:textAlignment w:val="center"/>
    </w:pPr>
    <w:rPr>
      <w:rFonts w:cs="Arial"/>
      <w:b/>
      <w:bCs/>
      <w:lang w:eastAsia="et-EE"/>
    </w:rPr>
  </w:style>
  <w:style w:type="paragraph" w:customStyle="1" w:styleId="xl125">
    <w:name w:val="xl125"/>
    <w:basedOn w:val="Normal"/>
    <w:rsid w:val="0019631E"/>
    <w:pPr>
      <w:pBdr>
        <w:top w:val="single" w:sz="4" w:space="0" w:color="auto"/>
        <w:bottom w:val="single" w:sz="4" w:space="0" w:color="auto"/>
      </w:pBdr>
      <w:shd w:val="clear" w:color="000000" w:fill="BFBFBF"/>
      <w:spacing w:before="100" w:beforeAutospacing="1" w:after="100" w:afterAutospacing="1"/>
      <w:textAlignment w:val="top"/>
    </w:pPr>
    <w:rPr>
      <w:rFonts w:cs="Arial"/>
      <w:b/>
      <w:bCs/>
      <w:color w:val="FF0000"/>
      <w:lang w:eastAsia="et-EE"/>
    </w:rPr>
  </w:style>
  <w:style w:type="paragraph" w:customStyle="1" w:styleId="xl126">
    <w:name w:val="xl126"/>
    <w:basedOn w:val="Normal"/>
    <w:rsid w:val="0019631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cs="Arial"/>
      <w:b/>
      <w:bCs/>
      <w:lang w:eastAsia="et-EE"/>
    </w:rPr>
  </w:style>
  <w:style w:type="paragraph" w:customStyle="1" w:styleId="xl127">
    <w:name w:val="xl127"/>
    <w:basedOn w:val="Normal"/>
    <w:rsid w:val="0019631E"/>
    <w:pPr>
      <w:pBdr>
        <w:top w:val="single" w:sz="4" w:space="0" w:color="auto"/>
        <w:left w:val="single" w:sz="4" w:space="0" w:color="auto"/>
        <w:bottom w:val="single" w:sz="4" w:space="0" w:color="auto"/>
      </w:pBdr>
      <w:spacing w:before="100" w:beforeAutospacing="1" w:after="100" w:afterAutospacing="1"/>
      <w:textAlignment w:val="center"/>
    </w:pPr>
    <w:rPr>
      <w:rFonts w:cs="Arial"/>
      <w:b/>
      <w:bCs/>
      <w:lang w:eastAsia="et-EE"/>
    </w:rPr>
  </w:style>
  <w:style w:type="paragraph" w:customStyle="1" w:styleId="xl128">
    <w:name w:val="xl128"/>
    <w:basedOn w:val="Normal"/>
    <w:rsid w:val="0019631E"/>
    <w:pPr>
      <w:pBdr>
        <w:top w:val="single" w:sz="4" w:space="0" w:color="auto"/>
        <w:bottom w:val="single" w:sz="4" w:space="0" w:color="auto"/>
      </w:pBdr>
      <w:spacing w:before="100" w:beforeAutospacing="1" w:after="100" w:afterAutospacing="1"/>
      <w:textAlignment w:val="center"/>
    </w:pPr>
    <w:rPr>
      <w:rFonts w:cs="Arial"/>
      <w:b/>
      <w:bCs/>
      <w:lang w:eastAsia="et-EE"/>
    </w:rPr>
  </w:style>
  <w:style w:type="paragraph" w:customStyle="1" w:styleId="xl129">
    <w:name w:val="xl129"/>
    <w:basedOn w:val="Normal"/>
    <w:rsid w:val="0019631E"/>
    <w:pPr>
      <w:pBdr>
        <w:top w:val="single" w:sz="4" w:space="0" w:color="auto"/>
        <w:bottom w:val="single" w:sz="4" w:space="0" w:color="auto"/>
        <w:right w:val="single" w:sz="4" w:space="0" w:color="auto"/>
      </w:pBdr>
      <w:spacing w:before="100" w:beforeAutospacing="1" w:after="100" w:afterAutospacing="1"/>
      <w:textAlignment w:val="center"/>
    </w:pPr>
    <w:rPr>
      <w:rFonts w:cs="Arial"/>
      <w:b/>
      <w:bCs/>
      <w:lang w:eastAsia="et-EE"/>
    </w:rPr>
  </w:style>
  <w:style w:type="paragraph" w:customStyle="1" w:styleId="xl130">
    <w:name w:val="xl130"/>
    <w:basedOn w:val="Normal"/>
    <w:rsid w:val="0019631E"/>
    <w:pPr>
      <w:pBdr>
        <w:top w:val="single" w:sz="4" w:space="0" w:color="auto"/>
        <w:left w:val="single" w:sz="4" w:space="0" w:color="auto"/>
        <w:bottom w:val="single" w:sz="4" w:space="0" w:color="auto"/>
      </w:pBdr>
      <w:spacing w:before="100" w:beforeAutospacing="1" w:after="100" w:afterAutospacing="1"/>
      <w:textAlignment w:val="top"/>
    </w:pPr>
    <w:rPr>
      <w:rFonts w:cs="Arial"/>
      <w:b/>
      <w:bCs/>
      <w:lang w:eastAsia="et-EE"/>
    </w:rPr>
  </w:style>
  <w:style w:type="paragraph" w:customStyle="1" w:styleId="xl131">
    <w:name w:val="xl131"/>
    <w:basedOn w:val="Normal"/>
    <w:rsid w:val="0019631E"/>
    <w:pPr>
      <w:pBdr>
        <w:top w:val="single" w:sz="4" w:space="0" w:color="auto"/>
        <w:bottom w:val="single" w:sz="4" w:space="0" w:color="auto"/>
      </w:pBdr>
      <w:spacing w:before="100" w:beforeAutospacing="1" w:after="100" w:afterAutospacing="1"/>
      <w:textAlignment w:val="top"/>
    </w:pPr>
    <w:rPr>
      <w:rFonts w:cs="Arial"/>
      <w:b/>
      <w:bCs/>
      <w:lang w:eastAsia="et-EE"/>
    </w:rPr>
  </w:style>
  <w:style w:type="paragraph" w:customStyle="1" w:styleId="xl132">
    <w:name w:val="xl132"/>
    <w:basedOn w:val="Normal"/>
    <w:rsid w:val="0019631E"/>
    <w:pPr>
      <w:pBdr>
        <w:top w:val="single" w:sz="4" w:space="0" w:color="auto"/>
        <w:bottom w:val="single" w:sz="4" w:space="0" w:color="auto"/>
        <w:right w:val="single" w:sz="4" w:space="0" w:color="auto"/>
      </w:pBdr>
      <w:spacing w:before="100" w:beforeAutospacing="1" w:after="100" w:afterAutospacing="1"/>
      <w:textAlignment w:val="top"/>
    </w:pPr>
    <w:rPr>
      <w:rFonts w:cs="Arial"/>
      <w:b/>
      <w:bCs/>
      <w:lang w:eastAsia="et-EE"/>
    </w:rPr>
  </w:style>
  <w:style w:type="paragraph" w:customStyle="1" w:styleId="xl133">
    <w:name w:val="xl133"/>
    <w:basedOn w:val="Normal"/>
    <w:rsid w:val="0019631E"/>
    <w:pPr>
      <w:pBdr>
        <w:top w:val="single" w:sz="4" w:space="0" w:color="auto"/>
        <w:left w:val="single" w:sz="4" w:space="0" w:color="auto"/>
        <w:bottom w:val="single" w:sz="4" w:space="0" w:color="auto"/>
      </w:pBdr>
      <w:shd w:val="clear" w:color="000000" w:fill="C0C0C0"/>
      <w:spacing w:before="100" w:beforeAutospacing="1" w:after="100" w:afterAutospacing="1"/>
      <w:textAlignment w:val="top"/>
    </w:pPr>
    <w:rPr>
      <w:rFonts w:cs="Arial"/>
      <w:b/>
      <w:bCs/>
      <w:lang w:eastAsia="et-EE"/>
    </w:rPr>
  </w:style>
  <w:style w:type="paragraph" w:customStyle="1" w:styleId="xl134">
    <w:name w:val="xl134"/>
    <w:basedOn w:val="Normal"/>
    <w:rsid w:val="0019631E"/>
    <w:pPr>
      <w:pBdr>
        <w:top w:val="single" w:sz="4" w:space="0" w:color="auto"/>
        <w:bottom w:val="single" w:sz="4" w:space="0" w:color="auto"/>
      </w:pBdr>
      <w:shd w:val="clear" w:color="000000" w:fill="C0C0C0"/>
      <w:spacing w:before="100" w:beforeAutospacing="1" w:after="100" w:afterAutospacing="1"/>
      <w:textAlignment w:val="top"/>
    </w:pPr>
    <w:rPr>
      <w:rFonts w:cs="Arial"/>
      <w:b/>
      <w:bCs/>
      <w:lang w:eastAsia="et-EE"/>
    </w:rPr>
  </w:style>
  <w:style w:type="paragraph" w:customStyle="1" w:styleId="xl63">
    <w:name w:val="xl63"/>
    <w:basedOn w:val="Normal"/>
    <w:rsid w:val="002C1A03"/>
    <w:pPr>
      <w:spacing w:before="100" w:beforeAutospacing="1" w:after="100" w:afterAutospacing="1"/>
      <w:jc w:val="center"/>
      <w:textAlignment w:val="center"/>
    </w:pPr>
    <w:rPr>
      <w:rFonts w:cs="Arial"/>
      <w:sz w:val="20"/>
      <w:szCs w:val="20"/>
      <w:lang w:eastAsia="et-EE"/>
    </w:rPr>
  </w:style>
  <w:style w:type="paragraph" w:customStyle="1" w:styleId="xl64">
    <w:name w:val="xl64"/>
    <w:basedOn w:val="Normal"/>
    <w:rsid w:val="002C1A03"/>
    <w:pPr>
      <w:spacing w:before="100" w:beforeAutospacing="1" w:after="100" w:afterAutospacing="1"/>
    </w:pPr>
    <w:rPr>
      <w:rFonts w:cs="Arial"/>
      <w:sz w:val="20"/>
      <w:szCs w:val="20"/>
      <w:lang w:eastAsia="et-EE"/>
    </w:rPr>
  </w:style>
  <w:style w:type="paragraph" w:customStyle="1" w:styleId="xl135">
    <w:name w:val="xl135"/>
    <w:basedOn w:val="Normal"/>
    <w:rsid w:val="002C1A03"/>
    <w:pPr>
      <w:pBdr>
        <w:top w:val="single" w:sz="4" w:space="0" w:color="auto"/>
        <w:left w:val="single" w:sz="4" w:space="0" w:color="auto"/>
        <w:bottom w:val="single" w:sz="4" w:space="0" w:color="auto"/>
      </w:pBdr>
      <w:shd w:val="clear" w:color="000000" w:fill="C0C0C0"/>
      <w:spacing w:before="100" w:beforeAutospacing="1" w:after="100" w:afterAutospacing="1"/>
      <w:textAlignment w:val="top"/>
    </w:pPr>
    <w:rPr>
      <w:rFonts w:cs="Arial"/>
      <w:b/>
      <w:bCs/>
      <w:lang w:eastAsia="et-EE"/>
    </w:rPr>
  </w:style>
  <w:style w:type="paragraph" w:customStyle="1" w:styleId="xl136">
    <w:name w:val="xl136"/>
    <w:basedOn w:val="Normal"/>
    <w:rsid w:val="002C1A03"/>
    <w:pPr>
      <w:pBdr>
        <w:top w:val="single" w:sz="4" w:space="0" w:color="auto"/>
        <w:bottom w:val="single" w:sz="4" w:space="0" w:color="auto"/>
      </w:pBdr>
      <w:shd w:val="clear" w:color="000000" w:fill="C0C0C0"/>
      <w:spacing w:before="100" w:beforeAutospacing="1" w:after="100" w:afterAutospacing="1"/>
      <w:textAlignment w:val="top"/>
    </w:pPr>
    <w:rPr>
      <w:rFonts w:cs="Arial"/>
      <w:b/>
      <w:bCs/>
      <w:lang w:eastAsia="et-EE"/>
    </w:rPr>
  </w:style>
  <w:style w:type="paragraph" w:styleId="Revision">
    <w:name w:val="Revision"/>
    <w:hidden/>
    <w:uiPriority w:val="99"/>
    <w:semiHidden/>
    <w:rsid w:val="004750B4"/>
    <w:pPr>
      <w:spacing w:after="0" w:line="240" w:lineRule="auto"/>
    </w:pPr>
    <w:rPr>
      <w:rFonts w:ascii="Arial" w:hAnsi="Arial" w:cs="Times New Roman"/>
      <w:sz w:val="24"/>
      <w:szCs w:val="24"/>
    </w:rPr>
  </w:style>
  <w:style w:type="paragraph" w:styleId="List2">
    <w:name w:val="List 2"/>
    <w:basedOn w:val="Normal"/>
    <w:uiPriority w:val="99"/>
    <w:rsid w:val="00E865F4"/>
    <w:pPr>
      <w:suppressAutoHyphens/>
      <w:ind w:left="566" w:hanging="283"/>
      <w:jc w:val="both"/>
    </w:pPr>
    <w:rPr>
      <w:rFonts w:ascii="Times New Roman" w:hAnsi="Times New Roman"/>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750780">
      <w:bodyDiv w:val="1"/>
      <w:marLeft w:val="0"/>
      <w:marRight w:val="0"/>
      <w:marTop w:val="0"/>
      <w:marBottom w:val="0"/>
      <w:divBdr>
        <w:top w:val="none" w:sz="0" w:space="0" w:color="auto"/>
        <w:left w:val="none" w:sz="0" w:space="0" w:color="auto"/>
        <w:bottom w:val="none" w:sz="0" w:space="0" w:color="auto"/>
        <w:right w:val="none" w:sz="0" w:space="0" w:color="auto"/>
      </w:divBdr>
    </w:div>
    <w:div w:id="696732581">
      <w:bodyDiv w:val="1"/>
      <w:marLeft w:val="0"/>
      <w:marRight w:val="0"/>
      <w:marTop w:val="0"/>
      <w:marBottom w:val="0"/>
      <w:divBdr>
        <w:top w:val="none" w:sz="0" w:space="0" w:color="auto"/>
        <w:left w:val="none" w:sz="0" w:space="0" w:color="auto"/>
        <w:bottom w:val="none" w:sz="0" w:space="0" w:color="auto"/>
        <w:right w:val="none" w:sz="0" w:space="0" w:color="auto"/>
      </w:divBdr>
    </w:div>
    <w:div w:id="845249891">
      <w:marLeft w:val="0"/>
      <w:marRight w:val="0"/>
      <w:marTop w:val="0"/>
      <w:marBottom w:val="0"/>
      <w:divBdr>
        <w:top w:val="none" w:sz="0" w:space="0" w:color="auto"/>
        <w:left w:val="none" w:sz="0" w:space="0" w:color="auto"/>
        <w:bottom w:val="none" w:sz="0" w:space="0" w:color="auto"/>
        <w:right w:val="none" w:sz="0" w:space="0" w:color="auto"/>
      </w:divBdr>
    </w:div>
    <w:div w:id="845249892">
      <w:marLeft w:val="0"/>
      <w:marRight w:val="0"/>
      <w:marTop w:val="0"/>
      <w:marBottom w:val="0"/>
      <w:divBdr>
        <w:top w:val="none" w:sz="0" w:space="0" w:color="auto"/>
        <w:left w:val="none" w:sz="0" w:space="0" w:color="auto"/>
        <w:bottom w:val="none" w:sz="0" w:space="0" w:color="auto"/>
        <w:right w:val="none" w:sz="0" w:space="0" w:color="auto"/>
      </w:divBdr>
    </w:div>
    <w:div w:id="845249893">
      <w:marLeft w:val="0"/>
      <w:marRight w:val="0"/>
      <w:marTop w:val="0"/>
      <w:marBottom w:val="0"/>
      <w:divBdr>
        <w:top w:val="none" w:sz="0" w:space="0" w:color="auto"/>
        <w:left w:val="none" w:sz="0" w:space="0" w:color="auto"/>
        <w:bottom w:val="none" w:sz="0" w:space="0" w:color="auto"/>
        <w:right w:val="none" w:sz="0" w:space="0" w:color="auto"/>
      </w:divBdr>
    </w:div>
    <w:div w:id="845249894">
      <w:marLeft w:val="0"/>
      <w:marRight w:val="0"/>
      <w:marTop w:val="0"/>
      <w:marBottom w:val="0"/>
      <w:divBdr>
        <w:top w:val="none" w:sz="0" w:space="0" w:color="auto"/>
        <w:left w:val="none" w:sz="0" w:space="0" w:color="auto"/>
        <w:bottom w:val="none" w:sz="0" w:space="0" w:color="auto"/>
        <w:right w:val="none" w:sz="0" w:space="0" w:color="auto"/>
      </w:divBdr>
    </w:div>
    <w:div w:id="845249895">
      <w:marLeft w:val="0"/>
      <w:marRight w:val="0"/>
      <w:marTop w:val="0"/>
      <w:marBottom w:val="0"/>
      <w:divBdr>
        <w:top w:val="none" w:sz="0" w:space="0" w:color="auto"/>
        <w:left w:val="none" w:sz="0" w:space="0" w:color="auto"/>
        <w:bottom w:val="none" w:sz="0" w:space="0" w:color="auto"/>
        <w:right w:val="none" w:sz="0" w:space="0" w:color="auto"/>
      </w:divBdr>
    </w:div>
    <w:div w:id="845249896">
      <w:marLeft w:val="0"/>
      <w:marRight w:val="0"/>
      <w:marTop w:val="0"/>
      <w:marBottom w:val="0"/>
      <w:divBdr>
        <w:top w:val="none" w:sz="0" w:space="0" w:color="auto"/>
        <w:left w:val="none" w:sz="0" w:space="0" w:color="auto"/>
        <w:bottom w:val="none" w:sz="0" w:space="0" w:color="auto"/>
        <w:right w:val="none" w:sz="0" w:space="0" w:color="auto"/>
      </w:divBdr>
    </w:div>
    <w:div w:id="845249897">
      <w:marLeft w:val="0"/>
      <w:marRight w:val="0"/>
      <w:marTop w:val="0"/>
      <w:marBottom w:val="0"/>
      <w:divBdr>
        <w:top w:val="none" w:sz="0" w:space="0" w:color="auto"/>
        <w:left w:val="none" w:sz="0" w:space="0" w:color="auto"/>
        <w:bottom w:val="none" w:sz="0" w:space="0" w:color="auto"/>
        <w:right w:val="none" w:sz="0" w:space="0" w:color="auto"/>
      </w:divBdr>
    </w:div>
    <w:div w:id="845249898">
      <w:marLeft w:val="0"/>
      <w:marRight w:val="0"/>
      <w:marTop w:val="0"/>
      <w:marBottom w:val="0"/>
      <w:divBdr>
        <w:top w:val="none" w:sz="0" w:space="0" w:color="auto"/>
        <w:left w:val="none" w:sz="0" w:space="0" w:color="auto"/>
        <w:bottom w:val="none" w:sz="0" w:space="0" w:color="auto"/>
        <w:right w:val="none" w:sz="0" w:space="0" w:color="auto"/>
      </w:divBdr>
    </w:div>
    <w:div w:id="845249899">
      <w:marLeft w:val="0"/>
      <w:marRight w:val="0"/>
      <w:marTop w:val="0"/>
      <w:marBottom w:val="0"/>
      <w:divBdr>
        <w:top w:val="none" w:sz="0" w:space="0" w:color="auto"/>
        <w:left w:val="none" w:sz="0" w:space="0" w:color="auto"/>
        <w:bottom w:val="none" w:sz="0" w:space="0" w:color="auto"/>
        <w:right w:val="none" w:sz="0" w:space="0" w:color="auto"/>
      </w:divBdr>
    </w:div>
    <w:div w:id="1093016125">
      <w:bodyDiv w:val="1"/>
      <w:marLeft w:val="0"/>
      <w:marRight w:val="0"/>
      <w:marTop w:val="0"/>
      <w:marBottom w:val="0"/>
      <w:divBdr>
        <w:top w:val="none" w:sz="0" w:space="0" w:color="auto"/>
        <w:left w:val="none" w:sz="0" w:space="0" w:color="auto"/>
        <w:bottom w:val="none" w:sz="0" w:space="0" w:color="auto"/>
        <w:right w:val="none" w:sz="0" w:space="0" w:color="auto"/>
      </w:divBdr>
    </w:div>
    <w:div w:id="2041860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igiteataja.ee/akt/128032023002"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KeywordTaxHTField xmlns="d5573a5d-10e4-4724-a6b0-f07fd5e60675">
      <Terms xmlns="http://schemas.microsoft.com/office/infopath/2007/PartnerControls"/>
    </TaxKeywordTaxHTField>
    <Hanke_x0020_etapp xmlns="89261c7e-6341-4f3d-aa73-70b2ed6543a6" xsi:nil="true"/>
    <Dokumendi_x0020_liik xmlns="89261c7e-6341-4f3d-aa73-70b2ed6543a6" xsi:nil="true"/>
    <IconOverlay xmlns="http://schemas.microsoft.com/sharepoint/v4" xsi:nil="true"/>
    <a26261dd0d5a4e0ab5a2a4e67ee8b7c8 xmlns="89261c7e-6341-4f3d-aa73-70b2ed6543a6">
      <Terms xmlns="http://schemas.microsoft.com/office/infopath/2007/PartnerControls"/>
    </a26261dd0d5a4e0ab5a2a4e67ee8b7c8>
    <TaxCatchAll xmlns="d5573a5d-10e4-4724-a6b0-f07fd5e60675"/>
    <Projekt xmlns="89261c7e-6341-4f3d-aa73-70b2ed6543a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E686DB0419ED647AC2AE97046C4B14B" ma:contentTypeVersion="21" ma:contentTypeDescription="Loo uus dokument" ma:contentTypeScope="" ma:versionID="2ad66ec7f7e3864f89bafe44e72e2ecc">
  <xsd:schema xmlns:xsd="http://www.w3.org/2001/XMLSchema" xmlns:xs="http://www.w3.org/2001/XMLSchema" xmlns:p="http://schemas.microsoft.com/office/2006/metadata/properties" xmlns:ns1="89261c7e-6341-4f3d-aa73-70b2ed6543a6" xmlns:ns3="d5573a5d-10e4-4724-a6b0-f07fd5e60675" xmlns:ns4="http://schemas.microsoft.com/sharepoint/v4" xmlns:ns5="dc4eddb5-893d-46fb-9a13-cb0b8602c7d4" targetNamespace="http://schemas.microsoft.com/office/2006/metadata/properties" ma:root="true" ma:fieldsID="ec3d28a5f3b6cc0cc5e72a9907688075" ns1:_="" ns3:_="" ns4:_="" ns5:_="">
    <xsd:import namespace="89261c7e-6341-4f3d-aa73-70b2ed6543a6"/>
    <xsd:import namespace="d5573a5d-10e4-4724-a6b0-f07fd5e60675"/>
    <xsd:import namespace="http://schemas.microsoft.com/sharepoint/v4"/>
    <xsd:import namespace="dc4eddb5-893d-46fb-9a13-cb0b8602c7d4"/>
    <xsd:element name="properties">
      <xsd:complexType>
        <xsd:sequence>
          <xsd:element name="documentManagement">
            <xsd:complexType>
              <xsd:all>
                <xsd:element ref="ns1:Hanke_x0020_etapp" minOccurs="0"/>
                <xsd:element ref="ns1:Dokumendi_x0020_liik" minOccurs="0"/>
                <xsd:element ref="ns3:TaxCatchAll" minOccurs="0"/>
                <xsd:element ref="ns3:TaxCatchAllLabel" minOccurs="0"/>
                <xsd:element ref="ns1:a26261dd0d5a4e0ab5a2a4e67ee8b7c8" minOccurs="0"/>
                <xsd:element ref="ns3:TaxKeywordTaxHTField" minOccurs="0"/>
                <xsd:element ref="ns1:Projekt" minOccurs="0"/>
                <xsd:element ref="ns4:IconOverlay"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261c7e-6341-4f3d-aa73-70b2ed6543a6" elementFormDefault="qualified">
    <xsd:import namespace="http://schemas.microsoft.com/office/2006/documentManagement/types"/>
    <xsd:import namespace="http://schemas.microsoft.com/office/infopath/2007/PartnerControls"/>
    <xsd:element name="Hanke_x0020_etapp" ma:index="0" nillable="true" ma:displayName="Hanke etapp" ma:format="Dropdown" ma:internalName="Hanke_x0020_etapp">
      <xsd:simpleType>
        <xsd:restriction base="dms:Choice">
          <xsd:enumeration value="Turu-uuring"/>
          <xsd:enumeration value="Hanke ettevalmistamine ja  dokumentatsioon"/>
          <xsd:enumeration value="Hanke küsimused, taotlused ja pakkumised"/>
          <xsd:enumeration value="Hanke lepingud"/>
          <xsd:enumeration value="Hankelepingu täitmine"/>
          <xsd:enumeration value="BAFO"/>
        </xsd:restriction>
      </xsd:simpleType>
    </xsd:element>
    <xsd:element name="Dokumendi_x0020_liik" ma:index="1" nillable="true" ma:displayName="Dokumendi liik" ma:format="Dropdown" ma:internalName="Dokumendi_x0020_liik">
      <xsd:simpleType>
        <xsd:restriction base="dms:Choice">
          <xsd:enumeration value="Infonõue (RFI)"/>
          <xsd:enumeration value="Hinnapakkumine (RFQ)"/>
          <xsd:enumeration value="Tehniline kirjeldus"/>
          <xsd:enumeration value="Lähteülesanne"/>
          <xsd:enumeration value="Turu-uuringu kokkuvõte"/>
          <xsd:enumeration value="Hankeprojekt"/>
          <xsd:enumeration value="Muud riigihanke alusdokumendid"/>
          <xsd:enumeration value="Leping"/>
          <xsd:enumeration value="Pre-selection certificate"/>
          <xsd:enumeration value="Selection Certificate"/>
          <xsd:enumeration value="Conditional Acceptance Certificate"/>
          <xsd:enumeration value="Final Acceptance Certificate"/>
          <xsd:enumeration value="Certificate of Delivery"/>
          <xsd:enumeration value="Certificate of Conformance"/>
        </xsd:restriction>
      </xsd:simpleType>
    </xsd:element>
    <xsd:element name="a26261dd0d5a4e0ab5a2a4e67ee8b7c8" ma:index="10" nillable="true" ma:taxonomy="true" ma:internalName="a26261dd0d5a4e0ab5a2a4e67ee8b7c8" ma:taxonomyFieldName="Valdkond" ma:displayName="Valdkond" ma:default="" ma:fieldId="{a26261dd-0d5a-4e0a-b5a2-a4e67ee8b7c8}" ma:taxonomyMulti="true" ma:sspId="5e71c30e-1cc3-4d38-9da9-f9e01e8a0bb2" ma:termSetId="d90586fc-1cd5-47ec-b4d8-8a36abc8df22" ma:anchorId="00000000-0000-0000-0000-000000000000" ma:open="false" ma:isKeyword="false">
      <xsd:complexType>
        <xsd:sequence>
          <xsd:element ref="pc:Terms" minOccurs="0" maxOccurs="1"/>
        </xsd:sequence>
      </xsd:complexType>
    </xsd:element>
    <xsd:element name="Projekt" ma:index="16" nillable="true" ma:displayName="Projekt" ma:list="{a301d5f5-569f-436f-a0bc-bd19dc7eecb4}" ma:internalName="Projekt"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d5573a5d-10e4-4724-a6b0-f07fd5e60675"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923ae21d-6ebb-4e9c-883a-708c49322b98}" ma:internalName="TaxCatchAll" ma:showField="CatchAllData" ma:web="d5573a5d-10e4-4724-a6b0-f07fd5e60675">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923ae21d-6ebb-4e9c-883a-708c49322b98}" ma:internalName="TaxCatchAllLabel" ma:readOnly="true" ma:showField="CatchAllDataLabel" ma:web="d5573a5d-10e4-4724-a6b0-f07fd5e60675">
      <xsd:complexType>
        <xsd:complexContent>
          <xsd:extension base="dms:MultiChoiceLookup">
            <xsd:sequence>
              <xsd:element name="Value" type="dms:Lookup" maxOccurs="unbounded" minOccurs="0" nillable="true"/>
            </xsd:sequence>
          </xsd:extension>
        </xsd:complexContent>
      </xsd:complexType>
    </xsd:element>
    <xsd:element name="TaxKeywordTaxHTField" ma:index="11" nillable="true" ma:taxonomy="true" ma:internalName="TaxKeywordTaxHTField" ma:taxonomyFieldName="TaxKeyword" ma:displayName="Ettevõtte märksõnad" ma:fieldId="{23f27201-bee3-471e-b2e7-b64fd8b7ca38}" ma:taxonomyMulti="true" ma:sspId="5e71c30e-1cc3-4d38-9da9-f9e01e8a0bb2" ma:termSetId="00000000-0000-0000-0000-000000000000" ma:anchorId="00000000-0000-0000-0000-000000000000" ma:open="true" ma:isKeyword="tru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c4eddb5-893d-46fb-9a13-cb0b8602c7d4" elementFormDefault="qualified">
    <xsd:import namespace="http://schemas.microsoft.com/office/2006/documentManagement/types"/>
    <xsd:import namespace="http://schemas.microsoft.com/office/infopath/2007/PartnerControls"/>
    <xsd:element name="SharedWithUsers" ma:index="1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utüüp"/>
        <xsd:element ref="dc:title" minOccurs="0" maxOccurs="1" ma:index="3"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0FD7BC-1CD2-4778-A082-43F4164E4556}">
  <ds:schemaRefs>
    <ds:schemaRef ds:uri="http://schemas.microsoft.com/office/2006/metadata/properties"/>
    <ds:schemaRef ds:uri="http://schemas.microsoft.com/office/infopath/2007/PartnerControls"/>
    <ds:schemaRef ds:uri="d5573a5d-10e4-4724-a6b0-f07fd5e60675"/>
    <ds:schemaRef ds:uri="89261c7e-6341-4f3d-aa73-70b2ed6543a6"/>
    <ds:schemaRef ds:uri="http://schemas.microsoft.com/sharepoint/v4"/>
  </ds:schemaRefs>
</ds:datastoreItem>
</file>

<file path=customXml/itemProps2.xml><?xml version="1.0" encoding="utf-8"?>
<ds:datastoreItem xmlns:ds="http://schemas.openxmlformats.org/officeDocument/2006/customXml" ds:itemID="{168189DE-F864-4A51-BB6C-F1DE6362CFD5}">
  <ds:schemaRefs>
    <ds:schemaRef ds:uri="http://schemas.microsoft.com/sharepoint/v3/contenttype/forms"/>
  </ds:schemaRefs>
</ds:datastoreItem>
</file>

<file path=customXml/itemProps3.xml><?xml version="1.0" encoding="utf-8"?>
<ds:datastoreItem xmlns:ds="http://schemas.openxmlformats.org/officeDocument/2006/customXml" ds:itemID="{D1D3E150-3F28-45B4-9EAC-C58A2EABDC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261c7e-6341-4f3d-aa73-70b2ed6543a6"/>
    <ds:schemaRef ds:uri="d5573a5d-10e4-4724-a6b0-f07fd5e60675"/>
    <ds:schemaRef ds:uri="http://schemas.microsoft.com/sharepoint/v4"/>
    <ds:schemaRef ds:uri="dc4eddb5-893d-46fb-9a13-cb0b8602c7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835876D-B7F6-4B56-B257-A7DB42C46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1210</Words>
  <Characters>6899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Kaitsevägi</Company>
  <LinksUpToDate>false</LinksUpToDate>
  <CharactersWithSpaces>8093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Heiki Ivask</dc:creator>
  <cp:keywords/>
  <dc:description/>
  <cp:lastModifiedBy>Microsoft Office User</cp:lastModifiedBy>
  <cp:revision>2</cp:revision>
  <dcterms:created xsi:type="dcterms:W3CDTF">2024-02-14T11:56:00Z</dcterms:created>
  <dcterms:modified xsi:type="dcterms:W3CDTF">2024-02-14T11:56:00Z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0x0101009E686DB0419ED647AC2AE97046C4B14B</vt:lpwstr>
  </property>
  <property fmtid="{D5CDD505-2E9C-101B-9397-08002B2CF9AE}" pid="3" name="TaxKeyword">
    <vt:lpwstr/>
  </property>
  <property fmtid="{D5CDD505-2E9C-101B-9397-08002B2CF9AE}" pid="4" name="Valdkond">
    <vt:lpwstr/>
  </property>
</Properties>
</file>